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77777777" w:rsidR="009D60D5" w:rsidRPr="001B5605" w:rsidRDefault="00D67592" w:rsidP="009D60D5">
            <w:pPr>
              <w:rPr>
                <w:rFonts w:asciiTheme="minorHAnsi" w:hAnsiTheme="minorHAnsi"/>
                <w:b/>
                <w:sz w:val="24"/>
              </w:rPr>
            </w:pPr>
            <w:sdt>
              <w:sdtPr>
                <w:rPr>
                  <w:rFonts w:asciiTheme="minorHAnsi" w:hAnsiTheme="minorHAnsi"/>
                  <w:b/>
                  <w:smallCaps/>
                  <w:sz w:val="24"/>
                </w:rPr>
                <w:id w:val="-50693993"/>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1B5605" w:rsidRDefault="00C2145A" w:rsidP="00357B46">
            <w:pPr>
              <w:rPr>
                <w:rFonts w:asciiTheme="minorHAnsi" w:hAnsiTheme="minorHAnsi"/>
                <w:b/>
                <w:sz w:val="24"/>
              </w:rPr>
            </w:pPr>
            <w:r w:rsidRPr="001B5605">
              <w:rPr>
                <w:rFonts w:asciiTheme="minorHAnsi" w:hAnsiTheme="minorHAnsi"/>
                <w:b/>
                <w:smallCaps/>
                <w:sz w:val="24"/>
                <w:highlight w:val="yellow"/>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071F0632" w:rsidR="00741D2D" w:rsidRPr="001B5605" w:rsidRDefault="00737942" w:rsidP="00996FEA">
            <w:pPr>
              <w:rPr>
                <w:rFonts w:asciiTheme="minorHAnsi" w:hAnsiTheme="minorHAnsi" w:cs="Arial"/>
                <w:sz w:val="24"/>
              </w:rPr>
            </w:pPr>
            <w:r w:rsidRPr="00737942">
              <w:rPr>
                <w:rFonts w:asciiTheme="minorHAnsi" w:hAnsiTheme="minorHAnsi" w:cs="Arial"/>
                <w:i/>
                <w:sz w:val="24"/>
              </w:rPr>
              <w:t xml:space="preserve">Achat de véhicules plus la maintenance </w:t>
            </w:r>
            <w:r w:rsidR="00540DA7" w:rsidRPr="00737942">
              <w:rPr>
                <w:rFonts w:asciiTheme="minorHAnsi" w:hAnsiTheme="minorHAnsi" w:cs="Arial"/>
                <w:i/>
                <w:sz w:val="24"/>
              </w:rPr>
              <w:t xml:space="preserve"> </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7E809CC5" w14:textId="77777777" w:rsidR="00741D2D" w:rsidRPr="001B5605" w:rsidRDefault="00540DA7" w:rsidP="00E953FE">
            <w:pPr>
              <w:rPr>
                <w:rFonts w:asciiTheme="minorHAnsi" w:hAnsiTheme="minorHAnsi" w:cs="Arial"/>
                <w:sz w:val="24"/>
              </w:rPr>
            </w:pPr>
            <w:r w:rsidRPr="001B5605">
              <w:rPr>
                <w:rFonts w:asciiTheme="minorHAnsi" w:hAnsiTheme="minorHAnsi" w:cs="Arial"/>
                <w:i/>
                <w:sz w:val="24"/>
                <w:highlight w:val="yellow"/>
              </w:rPr>
              <w:t>indiquer ici le montant maximal de l’ensemble des prestations</w:t>
            </w:r>
            <w:r w:rsidR="00E953FE" w:rsidRPr="001B5605">
              <w:rPr>
                <w:rFonts w:asciiTheme="minorHAnsi" w:hAnsiTheme="minorHAnsi" w:cs="Arial"/>
                <w:i/>
                <w:sz w:val="24"/>
                <w:highlight w:val="yellow"/>
              </w:rPr>
              <w:t>/fournitures</w:t>
            </w:r>
            <w:r w:rsidRPr="001B5605">
              <w:rPr>
                <w:rFonts w:asciiTheme="minorHAnsi" w:hAnsiTheme="minorHAnsi" w:cs="Arial"/>
                <w:i/>
                <w:sz w:val="24"/>
                <w:highlight w:val="yellow"/>
              </w:rPr>
              <w:t xml:space="preserve"> qui pourront être réalisées</w:t>
            </w:r>
            <w:r w:rsidR="00E953FE" w:rsidRPr="001B5605">
              <w:rPr>
                <w:rFonts w:asciiTheme="minorHAnsi" w:hAnsiTheme="minorHAnsi" w:cs="Arial"/>
                <w:i/>
                <w:sz w:val="24"/>
                <w:highlight w:val="yellow"/>
              </w:rPr>
              <w:t xml:space="preserve">/fournies </w:t>
            </w:r>
            <w:r w:rsidRPr="001B5605">
              <w:rPr>
                <w:rFonts w:asciiTheme="minorHAnsi" w:hAnsiTheme="minorHAnsi" w:cs="Arial"/>
                <w:i/>
                <w:sz w:val="24"/>
                <w:highlight w:val="yellow"/>
              </w:rPr>
              <w:t>au titre du contrat (</w:t>
            </w:r>
            <w:r w:rsidR="00863B49" w:rsidRPr="001B5605">
              <w:rPr>
                <w:rFonts w:asciiTheme="minorHAnsi" w:hAnsiTheme="minorHAnsi" w:cs="Arial"/>
                <w:i/>
                <w:sz w:val="24"/>
                <w:highlight w:val="yellow"/>
              </w:rPr>
              <w:t xml:space="preserve">prix des </w:t>
            </w:r>
            <w:r w:rsidR="00E953FE" w:rsidRPr="001B5605">
              <w:rPr>
                <w:rFonts w:asciiTheme="minorHAnsi" w:hAnsiTheme="minorHAnsi" w:cs="Arial"/>
                <w:i/>
                <w:sz w:val="24"/>
                <w:highlight w:val="yellow"/>
              </w:rPr>
              <w:t xml:space="preserve">postes </w:t>
            </w:r>
            <w:r w:rsidRPr="001B5605">
              <w:rPr>
                <w:rFonts w:asciiTheme="minorHAnsi" w:hAnsiTheme="minorHAnsi" w:cs="Arial"/>
                <w:i/>
                <w:sz w:val="24"/>
                <w:highlight w:val="yellow"/>
              </w:rPr>
              <w:t xml:space="preserve">fermes </w:t>
            </w:r>
            <w:r w:rsidR="00863B49" w:rsidRPr="001B5605">
              <w:rPr>
                <w:rFonts w:asciiTheme="minorHAnsi" w:hAnsiTheme="minorHAnsi" w:cs="Arial"/>
                <w:i/>
                <w:sz w:val="24"/>
                <w:highlight w:val="yellow"/>
              </w:rPr>
              <w:t>+</w:t>
            </w:r>
            <w:r w:rsidRPr="001B5605">
              <w:rPr>
                <w:rFonts w:asciiTheme="minorHAnsi" w:hAnsiTheme="minorHAnsi" w:cs="Arial"/>
                <w:i/>
                <w:sz w:val="24"/>
                <w:highlight w:val="yellow"/>
              </w:rPr>
              <w:t xml:space="preserve"> </w:t>
            </w:r>
            <w:r w:rsidR="00863B49" w:rsidRPr="001B5605">
              <w:rPr>
                <w:rFonts w:asciiTheme="minorHAnsi" w:hAnsiTheme="minorHAnsi" w:cs="Arial"/>
                <w:i/>
                <w:sz w:val="24"/>
                <w:highlight w:val="yellow"/>
              </w:rPr>
              <w:t xml:space="preserve">montant max des postes </w:t>
            </w:r>
            <w:r w:rsidR="00883C5C" w:rsidRPr="001B5605">
              <w:rPr>
                <w:rFonts w:asciiTheme="minorHAnsi" w:hAnsiTheme="minorHAnsi" w:cs="Arial"/>
                <w:i/>
                <w:sz w:val="24"/>
                <w:highlight w:val="yellow"/>
              </w:rPr>
              <w:t>à</w:t>
            </w:r>
            <w:r w:rsidRPr="001B5605">
              <w:rPr>
                <w:rFonts w:asciiTheme="minorHAnsi" w:hAnsiTheme="minorHAnsi" w:cs="Arial"/>
                <w:i/>
                <w:sz w:val="24"/>
                <w:highlight w:val="yellow"/>
              </w:rPr>
              <w:t xml:space="preserve"> bons de commande)</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450370F7" w14:textId="77777777" w:rsidR="00554974" w:rsidRPr="00E52245" w:rsidRDefault="00801ECC" w:rsidP="00511F40">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par </w:t>
            </w:r>
            <w:r w:rsidR="00554974" w:rsidRPr="00E52245">
              <w:rPr>
                <w:rFonts w:asciiTheme="minorHAnsi" w:hAnsiTheme="minorHAnsi" w:cstheme="minorHAnsi"/>
                <w:sz w:val="22"/>
                <w:szCs w:val="22"/>
              </w:rPr>
              <w:t xml:space="preserve">soit : </w:t>
            </w:r>
          </w:p>
          <w:p w14:paraId="75A024F3" w14:textId="13E8A8EE" w:rsidR="00554974" w:rsidRPr="00E52245" w:rsidRDefault="00554974" w:rsidP="00737942">
            <w:pPr>
              <w:tabs>
                <w:tab w:val="left" w:pos="510"/>
                <w:tab w:val="left" w:pos="10977"/>
              </w:tabs>
              <w:spacing w:before="120"/>
              <w:ind w:right="83"/>
              <w:jc w:val="both"/>
              <w:rPr>
                <w:rFonts w:asciiTheme="minorHAnsi" w:hAnsiTheme="minorHAnsi" w:cstheme="minorHAnsi"/>
                <w:sz w:val="22"/>
                <w:szCs w:val="22"/>
                <w:highlight w:val="green"/>
              </w:rPr>
            </w:pPr>
          </w:p>
          <w:p w14:paraId="1BB67989" w14:textId="40461EA2" w:rsidR="00554974" w:rsidRPr="00737942" w:rsidRDefault="00737942" w:rsidP="00511F40">
            <w:pPr>
              <w:tabs>
                <w:tab w:val="left" w:pos="510"/>
                <w:tab w:val="left" w:pos="10977"/>
              </w:tabs>
              <w:spacing w:before="120"/>
              <w:ind w:right="83"/>
              <w:jc w:val="both"/>
              <w:rPr>
                <w:rFonts w:asciiTheme="minorHAnsi" w:hAnsiTheme="minorHAnsi" w:cstheme="minorHAnsi"/>
                <w:sz w:val="22"/>
                <w:szCs w:val="22"/>
              </w:rPr>
            </w:pPr>
            <w:r w:rsidRPr="00737942">
              <w:rPr>
                <w:rFonts w:asciiTheme="minorHAnsi" w:hAnsiTheme="minorHAnsi" w:cstheme="minorHAnsi"/>
                <w:sz w:val="22"/>
                <w:szCs w:val="22"/>
              </w:rPr>
              <w:t>Procédure</w:t>
            </w:r>
            <w:r w:rsidR="00801ECC" w:rsidRPr="00737942">
              <w:rPr>
                <w:rFonts w:asciiTheme="minorHAnsi" w:hAnsiTheme="minorHAnsi" w:cstheme="minorHAnsi"/>
                <w:sz w:val="22"/>
                <w:szCs w:val="22"/>
              </w:rPr>
              <w:t xml:space="preserve"> adaptée en application </w:t>
            </w:r>
            <w:r w:rsidR="00554974" w:rsidRPr="00737942">
              <w:rPr>
                <w:rFonts w:asciiTheme="minorHAnsi" w:hAnsiTheme="minorHAnsi" w:cstheme="minorHAnsi"/>
                <w:sz w:val="22"/>
                <w:szCs w:val="22"/>
              </w:rPr>
              <w:t>des articles L. 2123-1 et R. 2123-1 au R. 2123-7 du CCP</w:t>
            </w:r>
          </w:p>
          <w:p w14:paraId="42614EF7" w14:textId="7D003E44"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D67592">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EF1E1E">
              <w:rPr>
                <w:rStyle w:val="Lienhypertexte"/>
                <w:b/>
                <w:caps/>
                <w:noProof/>
              </w:rPr>
              <w:t>ARTICLE 1 :</w:t>
            </w:r>
            <w:r w:rsidR="000A764F">
              <w:rPr>
                <w:rFonts w:asciiTheme="minorHAnsi" w:eastAsiaTheme="minorEastAsia" w:hAnsiTheme="minorHAnsi" w:cstheme="minorBidi"/>
                <w:noProof/>
                <w:sz w:val="22"/>
                <w:szCs w:val="22"/>
              </w:rPr>
              <w:tab/>
            </w:r>
            <w:r w:rsidR="000A764F" w:rsidRPr="00EF1E1E">
              <w:rPr>
                <w:rStyle w:val="Lienhypertexte"/>
                <w:b/>
                <w:caps/>
                <w:noProof/>
              </w:rPr>
              <w:t>Objet du contrat</w:t>
            </w:r>
            <w:r w:rsidR="000A764F">
              <w:rPr>
                <w:noProof/>
                <w:webHidden/>
              </w:rPr>
              <w:tab/>
            </w:r>
            <w:r w:rsidR="000A764F">
              <w:rPr>
                <w:noProof/>
                <w:webHidden/>
              </w:rPr>
              <w:fldChar w:fldCharType="begin"/>
            </w:r>
            <w:r w:rsidR="000A764F">
              <w:rPr>
                <w:noProof/>
                <w:webHidden/>
              </w:rPr>
              <w:instrText xml:space="preserve"> PAGEREF _Toc126921969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6541E5B1" w14:textId="77777777" w:rsidR="000A764F" w:rsidRDefault="00D67592">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EF1E1E">
              <w:rPr>
                <w:rStyle w:val="Lienhypertexte"/>
                <w:b/>
                <w:caps/>
                <w:noProof/>
              </w:rPr>
              <w:t>ARTICLE 2 :</w:t>
            </w:r>
            <w:r w:rsidR="000A764F">
              <w:rPr>
                <w:rFonts w:asciiTheme="minorHAnsi" w:eastAsiaTheme="minorEastAsia" w:hAnsiTheme="minorHAnsi" w:cstheme="minorBidi"/>
                <w:noProof/>
                <w:sz w:val="22"/>
                <w:szCs w:val="22"/>
              </w:rPr>
              <w:tab/>
            </w:r>
            <w:r w:rsidR="000A764F" w:rsidRPr="00EF1E1E">
              <w:rPr>
                <w:rStyle w:val="Lienhypertexte"/>
                <w:b/>
                <w:caps/>
                <w:noProof/>
              </w:rPr>
              <w:t>Documents contractuels</w:t>
            </w:r>
            <w:r w:rsidR="000A764F">
              <w:rPr>
                <w:noProof/>
                <w:webHidden/>
              </w:rPr>
              <w:tab/>
            </w:r>
            <w:r w:rsidR="000A764F">
              <w:rPr>
                <w:noProof/>
                <w:webHidden/>
              </w:rPr>
              <w:fldChar w:fldCharType="begin"/>
            </w:r>
            <w:r w:rsidR="000A764F">
              <w:rPr>
                <w:noProof/>
                <w:webHidden/>
              </w:rPr>
              <w:instrText xml:space="preserve"> PAGEREF _Toc126921970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2C15B542" w14:textId="77777777" w:rsidR="000A764F" w:rsidRDefault="00D67592">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EF1E1E">
              <w:rPr>
                <w:rStyle w:val="Lienhypertexte"/>
                <w:b/>
                <w:caps/>
                <w:noProof/>
              </w:rPr>
              <w:t>ARTICLE 3 :</w:t>
            </w:r>
            <w:r w:rsidR="000A764F">
              <w:rPr>
                <w:rFonts w:asciiTheme="minorHAnsi" w:eastAsiaTheme="minorEastAsia" w:hAnsiTheme="minorHAnsi" w:cstheme="minorBidi"/>
                <w:noProof/>
                <w:sz w:val="22"/>
                <w:szCs w:val="22"/>
              </w:rPr>
              <w:tab/>
            </w:r>
            <w:r w:rsidR="000A764F" w:rsidRPr="00EF1E1E">
              <w:rPr>
                <w:rStyle w:val="Lienhypertexte"/>
                <w:b/>
                <w:caps/>
                <w:noProof/>
              </w:rPr>
              <w:t>CaractÉristiques gÉnÉrales du contrat</w:t>
            </w:r>
            <w:r w:rsidR="000A764F">
              <w:rPr>
                <w:noProof/>
                <w:webHidden/>
              </w:rPr>
              <w:tab/>
            </w:r>
            <w:r w:rsidR="000A764F">
              <w:rPr>
                <w:noProof/>
                <w:webHidden/>
              </w:rPr>
              <w:fldChar w:fldCharType="begin"/>
            </w:r>
            <w:r w:rsidR="000A764F">
              <w:rPr>
                <w:noProof/>
                <w:webHidden/>
              </w:rPr>
              <w:instrText xml:space="preserve"> PAGEREF _Toc126921971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57D7656A" w14:textId="77777777" w:rsidR="000A764F" w:rsidRDefault="00D67592">
          <w:pPr>
            <w:pStyle w:val="TM2"/>
            <w:rPr>
              <w:noProof/>
            </w:rPr>
          </w:pPr>
          <w:hyperlink w:anchor="_Toc126921972" w:history="1">
            <w:r w:rsidR="000A764F" w:rsidRPr="00EF1E1E">
              <w:rPr>
                <w:rStyle w:val="Lienhypertexte"/>
                <w:noProof/>
              </w:rPr>
              <w:t>Forme du contrat</w:t>
            </w:r>
            <w:r w:rsidR="000A764F">
              <w:rPr>
                <w:noProof/>
                <w:webHidden/>
              </w:rPr>
              <w:tab/>
            </w:r>
            <w:r w:rsidR="000A764F">
              <w:rPr>
                <w:noProof/>
                <w:webHidden/>
              </w:rPr>
              <w:fldChar w:fldCharType="begin"/>
            </w:r>
            <w:r w:rsidR="000A764F">
              <w:rPr>
                <w:noProof/>
                <w:webHidden/>
              </w:rPr>
              <w:instrText xml:space="preserve"> PAGEREF _Toc126921972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7D5A7570" w14:textId="77777777" w:rsidR="000A764F" w:rsidRDefault="00D67592">
          <w:pPr>
            <w:pStyle w:val="TM2"/>
            <w:rPr>
              <w:noProof/>
            </w:rPr>
          </w:pPr>
          <w:hyperlink w:anchor="_Toc126921973" w:history="1">
            <w:r w:rsidR="000A764F" w:rsidRPr="00EF1E1E">
              <w:rPr>
                <w:rStyle w:val="Lienhypertexte"/>
                <w:noProof/>
              </w:rPr>
              <w:t>Durée du contrat</w:t>
            </w:r>
            <w:r w:rsidR="000A764F">
              <w:rPr>
                <w:noProof/>
                <w:webHidden/>
              </w:rPr>
              <w:tab/>
            </w:r>
            <w:r w:rsidR="000A764F">
              <w:rPr>
                <w:noProof/>
                <w:webHidden/>
              </w:rPr>
              <w:fldChar w:fldCharType="begin"/>
            </w:r>
            <w:r w:rsidR="000A764F">
              <w:rPr>
                <w:noProof/>
                <w:webHidden/>
              </w:rPr>
              <w:instrText xml:space="preserve"> PAGEREF _Toc126921973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258330A" w14:textId="77777777" w:rsidR="000A764F" w:rsidRDefault="00D67592">
          <w:pPr>
            <w:pStyle w:val="TM2"/>
            <w:rPr>
              <w:noProof/>
            </w:rPr>
          </w:pPr>
          <w:hyperlink w:anchor="_Toc126921974" w:history="1">
            <w:r w:rsidR="000A764F" w:rsidRPr="00EF1E1E">
              <w:rPr>
                <w:rStyle w:val="Lienhypertexte"/>
                <w:noProof/>
              </w:rPr>
              <w:t>Déclenchement et délai [d’exécution des prestations][de livraison des fournitures]</w:t>
            </w:r>
            <w:r w:rsidR="000A764F">
              <w:rPr>
                <w:noProof/>
                <w:webHidden/>
              </w:rPr>
              <w:tab/>
            </w:r>
            <w:r w:rsidR="000A764F">
              <w:rPr>
                <w:noProof/>
                <w:webHidden/>
              </w:rPr>
              <w:fldChar w:fldCharType="begin"/>
            </w:r>
            <w:r w:rsidR="000A764F">
              <w:rPr>
                <w:noProof/>
                <w:webHidden/>
              </w:rPr>
              <w:instrText xml:space="preserve"> PAGEREF _Toc126921974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5CAAC918" w14:textId="77777777" w:rsidR="000A764F" w:rsidRDefault="00D67592">
          <w:pPr>
            <w:pStyle w:val="TM2"/>
            <w:rPr>
              <w:noProof/>
            </w:rPr>
          </w:pPr>
          <w:hyperlink w:anchor="_Toc126921975" w:history="1">
            <w:r w:rsidR="000A764F" w:rsidRPr="00EF1E1E">
              <w:rPr>
                <w:rStyle w:val="Lienhypertexte"/>
                <w:noProof/>
              </w:rPr>
              <w:t>Modalités de passation des bons de commande</w:t>
            </w:r>
            <w:r w:rsidR="000A764F">
              <w:rPr>
                <w:noProof/>
                <w:webHidden/>
              </w:rPr>
              <w:tab/>
            </w:r>
            <w:r w:rsidR="000A764F">
              <w:rPr>
                <w:noProof/>
                <w:webHidden/>
              </w:rPr>
              <w:fldChar w:fldCharType="begin"/>
            </w:r>
            <w:r w:rsidR="000A764F">
              <w:rPr>
                <w:noProof/>
                <w:webHidden/>
              </w:rPr>
              <w:instrText xml:space="preserve"> PAGEREF _Toc126921975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EF17BFB" w14:textId="77777777" w:rsidR="000A764F" w:rsidRDefault="00D67592">
          <w:pPr>
            <w:pStyle w:val="TM2"/>
            <w:rPr>
              <w:noProof/>
            </w:rPr>
          </w:pPr>
          <w:hyperlink w:anchor="_Toc126921976" w:history="1">
            <w:r w:rsidR="000A764F" w:rsidRPr="00EF1E1E">
              <w:rPr>
                <w:rStyle w:val="Lienhypertexte"/>
                <w:noProof/>
              </w:rPr>
              <w:t>Modalités d’affermissement des tranches</w:t>
            </w:r>
            <w:r w:rsidR="000A764F">
              <w:rPr>
                <w:noProof/>
                <w:webHidden/>
              </w:rPr>
              <w:tab/>
            </w:r>
            <w:r w:rsidR="000A764F">
              <w:rPr>
                <w:noProof/>
                <w:webHidden/>
              </w:rPr>
              <w:fldChar w:fldCharType="begin"/>
            </w:r>
            <w:r w:rsidR="000A764F">
              <w:rPr>
                <w:noProof/>
                <w:webHidden/>
              </w:rPr>
              <w:instrText xml:space="preserve"> PAGEREF _Toc126921976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312E12FE" w14:textId="77777777" w:rsidR="000A764F" w:rsidRDefault="00D67592">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EF1E1E">
              <w:rPr>
                <w:rStyle w:val="Lienhypertexte"/>
                <w:b/>
                <w:caps/>
                <w:noProof/>
              </w:rPr>
              <w:t>ARTICLE 4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financiÈres</w:t>
            </w:r>
            <w:r w:rsidR="000A764F">
              <w:rPr>
                <w:noProof/>
                <w:webHidden/>
              </w:rPr>
              <w:tab/>
            </w:r>
            <w:r w:rsidR="000A764F">
              <w:rPr>
                <w:noProof/>
                <w:webHidden/>
              </w:rPr>
              <w:fldChar w:fldCharType="begin"/>
            </w:r>
            <w:r w:rsidR="000A764F">
              <w:rPr>
                <w:noProof/>
                <w:webHidden/>
              </w:rPr>
              <w:instrText xml:space="preserve"> PAGEREF _Toc126921977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4F9B66B3" w14:textId="77777777" w:rsidR="000A764F" w:rsidRDefault="00D67592">
          <w:pPr>
            <w:pStyle w:val="TM2"/>
            <w:rPr>
              <w:noProof/>
            </w:rPr>
          </w:pPr>
          <w:hyperlink w:anchor="_Toc126921978" w:history="1">
            <w:r w:rsidR="000A764F" w:rsidRPr="00EF1E1E">
              <w:rPr>
                <w:rStyle w:val="Lienhypertexte"/>
                <w:noProof/>
              </w:rPr>
              <w:t>Montant du contrat</w:t>
            </w:r>
            <w:r w:rsidR="000A764F">
              <w:rPr>
                <w:noProof/>
                <w:webHidden/>
              </w:rPr>
              <w:tab/>
            </w:r>
            <w:r w:rsidR="000A764F">
              <w:rPr>
                <w:noProof/>
                <w:webHidden/>
              </w:rPr>
              <w:fldChar w:fldCharType="begin"/>
            </w:r>
            <w:r w:rsidR="000A764F">
              <w:rPr>
                <w:noProof/>
                <w:webHidden/>
              </w:rPr>
              <w:instrText xml:space="preserve"> PAGEREF _Toc126921978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17BFC55C" w14:textId="77777777" w:rsidR="000A764F" w:rsidRDefault="00D67592">
          <w:pPr>
            <w:pStyle w:val="TM2"/>
            <w:rPr>
              <w:noProof/>
            </w:rPr>
          </w:pPr>
          <w:hyperlink w:anchor="_Toc126921979" w:history="1">
            <w:r w:rsidR="000A764F" w:rsidRPr="00EF1E1E">
              <w:rPr>
                <w:rStyle w:val="Lienhypertexte"/>
                <w:noProof/>
              </w:rPr>
              <w:t>Forme des prix</w:t>
            </w:r>
            <w:r w:rsidR="000A764F">
              <w:rPr>
                <w:noProof/>
                <w:webHidden/>
              </w:rPr>
              <w:tab/>
            </w:r>
            <w:r w:rsidR="000A764F">
              <w:rPr>
                <w:noProof/>
                <w:webHidden/>
              </w:rPr>
              <w:fldChar w:fldCharType="begin"/>
            </w:r>
            <w:r w:rsidR="000A764F">
              <w:rPr>
                <w:noProof/>
                <w:webHidden/>
              </w:rPr>
              <w:instrText xml:space="preserve"> PAGEREF _Toc126921979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33031637" w14:textId="77777777" w:rsidR="000A764F" w:rsidRDefault="00D67592">
          <w:pPr>
            <w:pStyle w:val="TM2"/>
            <w:rPr>
              <w:noProof/>
            </w:rPr>
          </w:pPr>
          <w:hyperlink w:anchor="_Toc126921980" w:history="1">
            <w:r w:rsidR="000A764F" w:rsidRPr="00EF1E1E">
              <w:rPr>
                <w:rStyle w:val="Lienhypertexte"/>
                <w:noProof/>
              </w:rPr>
              <w:t>Avance</w:t>
            </w:r>
            <w:r w:rsidR="000A764F">
              <w:rPr>
                <w:noProof/>
                <w:webHidden/>
              </w:rPr>
              <w:tab/>
            </w:r>
            <w:r w:rsidR="000A764F">
              <w:rPr>
                <w:noProof/>
                <w:webHidden/>
              </w:rPr>
              <w:fldChar w:fldCharType="begin"/>
            </w:r>
            <w:r w:rsidR="000A764F">
              <w:rPr>
                <w:noProof/>
                <w:webHidden/>
              </w:rPr>
              <w:instrText xml:space="preserve"> PAGEREF _Toc126921980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187813E0" w14:textId="77777777" w:rsidR="000A764F" w:rsidRDefault="00D67592">
          <w:pPr>
            <w:pStyle w:val="TM2"/>
            <w:rPr>
              <w:noProof/>
            </w:rPr>
          </w:pPr>
          <w:hyperlink w:anchor="_Toc126921981" w:history="1">
            <w:r w:rsidR="000A764F" w:rsidRPr="00EF1E1E">
              <w:rPr>
                <w:rStyle w:val="Lienhypertexte"/>
                <w:noProof/>
              </w:rPr>
              <w:t>Modalités de paiement</w:t>
            </w:r>
            <w:r w:rsidR="000A764F">
              <w:rPr>
                <w:noProof/>
                <w:webHidden/>
              </w:rPr>
              <w:tab/>
            </w:r>
            <w:r w:rsidR="000A764F">
              <w:rPr>
                <w:noProof/>
                <w:webHidden/>
              </w:rPr>
              <w:fldChar w:fldCharType="begin"/>
            </w:r>
            <w:r w:rsidR="000A764F">
              <w:rPr>
                <w:noProof/>
                <w:webHidden/>
              </w:rPr>
              <w:instrText xml:space="preserve"> PAGEREF _Toc126921981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519F2E53" w14:textId="77777777" w:rsidR="000A764F" w:rsidRDefault="00D67592">
          <w:pPr>
            <w:pStyle w:val="TM2"/>
            <w:rPr>
              <w:noProof/>
            </w:rPr>
          </w:pPr>
          <w:hyperlink w:anchor="_Toc126921982" w:history="1">
            <w:r w:rsidR="000A764F" w:rsidRPr="00EF1E1E">
              <w:rPr>
                <w:rStyle w:val="Lienhypertexte"/>
                <w:noProof/>
              </w:rPr>
              <w:t>Délais de paiement et intérêts moratoires</w:t>
            </w:r>
            <w:r w:rsidR="000A764F">
              <w:rPr>
                <w:noProof/>
                <w:webHidden/>
              </w:rPr>
              <w:tab/>
            </w:r>
            <w:r w:rsidR="000A764F">
              <w:rPr>
                <w:noProof/>
                <w:webHidden/>
              </w:rPr>
              <w:fldChar w:fldCharType="begin"/>
            </w:r>
            <w:r w:rsidR="000A764F">
              <w:rPr>
                <w:noProof/>
                <w:webHidden/>
              </w:rPr>
              <w:instrText xml:space="preserve"> PAGEREF _Toc126921982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62C0F799" w14:textId="77777777" w:rsidR="000A764F" w:rsidRDefault="00D67592">
          <w:pPr>
            <w:pStyle w:val="TM2"/>
            <w:rPr>
              <w:noProof/>
            </w:rPr>
          </w:pPr>
          <w:hyperlink w:anchor="_Toc126921983" w:history="1">
            <w:r w:rsidR="000A764F" w:rsidRPr="00EF1E1E">
              <w:rPr>
                <w:rStyle w:val="Lienhypertexte"/>
                <w:noProof/>
              </w:rPr>
              <w:t>Présentation des demandes de paiement</w:t>
            </w:r>
            <w:r w:rsidR="000A764F">
              <w:rPr>
                <w:noProof/>
                <w:webHidden/>
              </w:rPr>
              <w:tab/>
            </w:r>
            <w:r w:rsidR="000A764F">
              <w:rPr>
                <w:noProof/>
                <w:webHidden/>
              </w:rPr>
              <w:fldChar w:fldCharType="begin"/>
            </w:r>
            <w:r w:rsidR="000A764F">
              <w:rPr>
                <w:noProof/>
                <w:webHidden/>
              </w:rPr>
              <w:instrText xml:space="preserve"> PAGEREF _Toc126921983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1FE7936F" w14:textId="77777777" w:rsidR="000A764F" w:rsidRDefault="00D67592">
          <w:pPr>
            <w:pStyle w:val="TM2"/>
            <w:rPr>
              <w:noProof/>
            </w:rPr>
          </w:pPr>
          <w:hyperlink w:anchor="_Toc126921984" w:history="1">
            <w:r w:rsidR="000A764F" w:rsidRPr="00EF1E1E">
              <w:rPr>
                <w:rStyle w:val="Lienhypertexte"/>
                <w:noProof/>
              </w:rPr>
              <w:t>Virement bancaire</w:t>
            </w:r>
            <w:r w:rsidR="000A764F">
              <w:rPr>
                <w:noProof/>
                <w:webHidden/>
              </w:rPr>
              <w:tab/>
            </w:r>
            <w:r w:rsidR="000A764F">
              <w:rPr>
                <w:noProof/>
                <w:webHidden/>
              </w:rPr>
              <w:fldChar w:fldCharType="begin"/>
            </w:r>
            <w:r w:rsidR="000A764F">
              <w:rPr>
                <w:noProof/>
                <w:webHidden/>
              </w:rPr>
              <w:instrText xml:space="preserve"> PAGEREF _Toc126921984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120FBD8D" w14:textId="77777777" w:rsidR="000A764F" w:rsidRDefault="00D67592">
          <w:pPr>
            <w:pStyle w:val="TM2"/>
            <w:rPr>
              <w:noProof/>
            </w:rPr>
          </w:pPr>
          <w:hyperlink w:anchor="_Toc126921985" w:history="1">
            <w:r w:rsidR="000A764F" w:rsidRPr="00EF1E1E">
              <w:rPr>
                <w:rStyle w:val="Lienhypertexte"/>
                <w:noProof/>
              </w:rPr>
              <w:t>Taxe sur la valeur ajoutée</w:t>
            </w:r>
            <w:r w:rsidR="000A764F">
              <w:rPr>
                <w:noProof/>
                <w:webHidden/>
              </w:rPr>
              <w:tab/>
            </w:r>
            <w:r w:rsidR="000A764F">
              <w:rPr>
                <w:noProof/>
                <w:webHidden/>
              </w:rPr>
              <w:fldChar w:fldCharType="begin"/>
            </w:r>
            <w:r w:rsidR="000A764F">
              <w:rPr>
                <w:noProof/>
                <w:webHidden/>
              </w:rPr>
              <w:instrText xml:space="preserve"> PAGEREF _Toc126921985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00E794DB" w14:textId="77777777" w:rsidR="000A764F" w:rsidRDefault="00D67592">
          <w:pPr>
            <w:pStyle w:val="TM2"/>
            <w:rPr>
              <w:noProof/>
            </w:rPr>
          </w:pPr>
          <w:hyperlink w:anchor="_Toc126921986" w:history="1">
            <w:r w:rsidR="000A764F" w:rsidRPr="00EF1E1E">
              <w:rPr>
                <w:rStyle w:val="Lienhypertexte"/>
                <w:noProof/>
              </w:rPr>
              <w:t>Impôts et taxes</w:t>
            </w:r>
            <w:r w:rsidR="000A764F">
              <w:rPr>
                <w:noProof/>
                <w:webHidden/>
              </w:rPr>
              <w:tab/>
            </w:r>
            <w:r w:rsidR="000A764F">
              <w:rPr>
                <w:noProof/>
                <w:webHidden/>
              </w:rPr>
              <w:fldChar w:fldCharType="begin"/>
            </w:r>
            <w:r w:rsidR="000A764F">
              <w:rPr>
                <w:noProof/>
                <w:webHidden/>
              </w:rPr>
              <w:instrText xml:space="preserve"> PAGEREF _Toc126921986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4F4645BD" w14:textId="77777777" w:rsidR="000A764F" w:rsidRDefault="00D67592">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EF1E1E">
              <w:rPr>
                <w:rStyle w:val="Lienhypertexte"/>
                <w:b/>
                <w:caps/>
                <w:noProof/>
              </w:rPr>
              <w:t>ARTICLE 5 :</w:t>
            </w:r>
            <w:r w:rsidR="000A764F">
              <w:rPr>
                <w:rFonts w:asciiTheme="minorHAnsi" w:eastAsiaTheme="minorEastAsia" w:hAnsiTheme="minorHAnsi" w:cstheme="minorBidi"/>
                <w:noProof/>
                <w:sz w:val="22"/>
                <w:szCs w:val="22"/>
              </w:rPr>
              <w:tab/>
            </w:r>
            <w:r w:rsidR="000A764F" w:rsidRPr="00EF1E1E">
              <w:rPr>
                <w:rStyle w:val="Lienhypertexte"/>
                <w:b/>
                <w:caps/>
                <w:noProof/>
              </w:rPr>
              <w:t>opÉrations de vÉrification et d’admission</w:t>
            </w:r>
            <w:r w:rsidR="000A764F">
              <w:rPr>
                <w:noProof/>
                <w:webHidden/>
              </w:rPr>
              <w:tab/>
            </w:r>
            <w:r w:rsidR="000A764F">
              <w:rPr>
                <w:noProof/>
                <w:webHidden/>
              </w:rPr>
              <w:fldChar w:fldCharType="begin"/>
            </w:r>
            <w:r w:rsidR="000A764F">
              <w:rPr>
                <w:noProof/>
                <w:webHidden/>
              </w:rPr>
              <w:instrText xml:space="preserve"> PAGEREF _Toc126921987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5EE35A2" w14:textId="77777777" w:rsidR="000A764F" w:rsidRDefault="00D67592">
          <w:pPr>
            <w:pStyle w:val="TM2"/>
            <w:rPr>
              <w:noProof/>
            </w:rPr>
          </w:pPr>
          <w:hyperlink w:anchor="_Toc126921988" w:history="1">
            <w:r w:rsidR="000A764F" w:rsidRPr="00EF1E1E">
              <w:rPr>
                <w:rStyle w:val="Lienhypertexte"/>
                <w:rFonts w:cstheme="minorHAnsi"/>
                <w:noProof/>
              </w:rPr>
              <w:t>Opérations de vérification</w:t>
            </w:r>
            <w:r w:rsidR="000A764F">
              <w:rPr>
                <w:noProof/>
                <w:webHidden/>
              </w:rPr>
              <w:tab/>
            </w:r>
            <w:r w:rsidR="000A764F">
              <w:rPr>
                <w:noProof/>
                <w:webHidden/>
              </w:rPr>
              <w:fldChar w:fldCharType="begin"/>
            </w:r>
            <w:r w:rsidR="000A764F">
              <w:rPr>
                <w:noProof/>
                <w:webHidden/>
              </w:rPr>
              <w:instrText xml:space="preserve"> PAGEREF _Toc126921988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2E8C6237" w14:textId="77777777" w:rsidR="000A764F" w:rsidRDefault="00D67592">
          <w:pPr>
            <w:pStyle w:val="TM2"/>
            <w:rPr>
              <w:noProof/>
            </w:rPr>
          </w:pPr>
          <w:hyperlink w:anchor="_Toc126921989" w:history="1">
            <w:r w:rsidR="000A764F" w:rsidRPr="00EF1E1E">
              <w:rPr>
                <w:rStyle w:val="Lienhypertexte"/>
                <w:rFonts w:cstheme="minorHAnsi"/>
                <w:noProof/>
              </w:rPr>
              <w:t>Admission des prestations et des fournitures</w:t>
            </w:r>
            <w:r w:rsidR="000A764F">
              <w:rPr>
                <w:noProof/>
                <w:webHidden/>
              </w:rPr>
              <w:tab/>
            </w:r>
            <w:r w:rsidR="000A764F">
              <w:rPr>
                <w:noProof/>
                <w:webHidden/>
              </w:rPr>
              <w:fldChar w:fldCharType="begin"/>
            </w:r>
            <w:r w:rsidR="000A764F">
              <w:rPr>
                <w:noProof/>
                <w:webHidden/>
              </w:rPr>
              <w:instrText xml:space="preserve"> PAGEREF _Toc126921989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AA0B411" w14:textId="77777777" w:rsidR="000A764F" w:rsidRDefault="00D67592">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EF1E1E">
              <w:rPr>
                <w:rStyle w:val="Lienhypertexte"/>
                <w:b/>
                <w:caps/>
                <w:noProof/>
              </w:rPr>
              <w:t>ARTICLE 6 :</w:t>
            </w:r>
            <w:r w:rsidR="000A764F">
              <w:rPr>
                <w:rFonts w:asciiTheme="minorHAnsi" w:eastAsiaTheme="minorEastAsia" w:hAnsiTheme="minorHAnsi" w:cstheme="minorBidi"/>
                <w:noProof/>
                <w:sz w:val="22"/>
                <w:szCs w:val="22"/>
              </w:rPr>
              <w:tab/>
            </w:r>
            <w:r w:rsidR="000A764F" w:rsidRPr="00EF1E1E">
              <w:rPr>
                <w:rStyle w:val="Lienhypertexte"/>
                <w:b/>
                <w:caps/>
                <w:noProof/>
              </w:rPr>
              <w:t>ModalitÉs spÉcifiques d’exécution</w:t>
            </w:r>
            <w:r w:rsidR="000A764F">
              <w:rPr>
                <w:noProof/>
                <w:webHidden/>
              </w:rPr>
              <w:tab/>
            </w:r>
            <w:r w:rsidR="000A764F">
              <w:rPr>
                <w:noProof/>
                <w:webHidden/>
              </w:rPr>
              <w:fldChar w:fldCharType="begin"/>
            </w:r>
            <w:r w:rsidR="000A764F">
              <w:rPr>
                <w:noProof/>
                <w:webHidden/>
              </w:rPr>
              <w:instrText xml:space="preserve"> PAGEREF _Toc126921990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6228D314" w14:textId="77777777" w:rsidR="000A764F" w:rsidRDefault="00D67592">
          <w:pPr>
            <w:pStyle w:val="TM2"/>
            <w:rPr>
              <w:noProof/>
            </w:rPr>
          </w:pPr>
          <w:hyperlink w:anchor="_Toc126921991" w:history="1">
            <w:r w:rsidR="000A764F" w:rsidRPr="00EF1E1E">
              <w:rPr>
                <w:rStyle w:val="Lienhypertexte"/>
                <w:rFonts w:cstheme="minorHAnsi"/>
                <w:noProof/>
              </w:rPr>
              <w:t>Tableau des livrables</w:t>
            </w:r>
            <w:r w:rsidR="000A764F">
              <w:rPr>
                <w:noProof/>
                <w:webHidden/>
              </w:rPr>
              <w:tab/>
            </w:r>
            <w:r w:rsidR="000A764F">
              <w:rPr>
                <w:noProof/>
                <w:webHidden/>
              </w:rPr>
              <w:fldChar w:fldCharType="begin"/>
            </w:r>
            <w:r w:rsidR="000A764F">
              <w:rPr>
                <w:noProof/>
                <w:webHidden/>
              </w:rPr>
              <w:instrText xml:space="preserve"> PAGEREF _Toc126921991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3369D7A" w14:textId="77777777" w:rsidR="000A764F" w:rsidRDefault="00D67592">
          <w:pPr>
            <w:pStyle w:val="TM2"/>
            <w:rPr>
              <w:noProof/>
            </w:rPr>
          </w:pPr>
          <w:hyperlink w:anchor="_Toc126921992" w:history="1">
            <w:r w:rsidR="000A764F" w:rsidRPr="00EF1E1E">
              <w:rPr>
                <w:rStyle w:val="Lienhypertexte"/>
                <w:rFonts w:cstheme="minorHAnsi"/>
                <w:noProof/>
              </w:rPr>
              <w:t>Expert en charge de l’exécution de la mission</w:t>
            </w:r>
            <w:r w:rsidR="000A764F">
              <w:rPr>
                <w:noProof/>
                <w:webHidden/>
              </w:rPr>
              <w:tab/>
            </w:r>
            <w:r w:rsidR="000A764F">
              <w:rPr>
                <w:noProof/>
                <w:webHidden/>
              </w:rPr>
              <w:fldChar w:fldCharType="begin"/>
            </w:r>
            <w:r w:rsidR="000A764F">
              <w:rPr>
                <w:noProof/>
                <w:webHidden/>
              </w:rPr>
              <w:instrText xml:space="preserve"> PAGEREF _Toc126921992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71442AC8" w14:textId="77777777" w:rsidR="000A764F" w:rsidRDefault="00D67592">
          <w:pPr>
            <w:pStyle w:val="TM2"/>
            <w:rPr>
              <w:noProof/>
            </w:rPr>
          </w:pPr>
          <w:hyperlink w:anchor="_Toc126921993" w:history="1">
            <w:r w:rsidR="000A764F" w:rsidRPr="00EF1E1E">
              <w:rPr>
                <w:rStyle w:val="Lienhypertexte"/>
                <w:rFonts w:cstheme="minorHAnsi"/>
                <w:noProof/>
              </w:rPr>
              <w:t>Lieu d’exécution</w:t>
            </w:r>
            <w:r w:rsidR="000A764F">
              <w:rPr>
                <w:noProof/>
                <w:webHidden/>
              </w:rPr>
              <w:tab/>
            </w:r>
            <w:r w:rsidR="000A764F">
              <w:rPr>
                <w:noProof/>
                <w:webHidden/>
              </w:rPr>
              <w:fldChar w:fldCharType="begin"/>
            </w:r>
            <w:r w:rsidR="000A764F">
              <w:rPr>
                <w:noProof/>
                <w:webHidden/>
              </w:rPr>
              <w:instrText xml:space="preserve"> PAGEREF _Toc126921993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5F2A3636" w14:textId="77777777" w:rsidR="000A764F" w:rsidRDefault="00D67592">
          <w:pPr>
            <w:pStyle w:val="TM2"/>
            <w:rPr>
              <w:noProof/>
            </w:rPr>
          </w:pPr>
          <w:hyperlink w:anchor="_Toc126921994" w:history="1">
            <w:r w:rsidR="000A764F" w:rsidRPr="00EF1E1E">
              <w:rPr>
                <w:rStyle w:val="Lienhypertexte"/>
                <w:rFonts w:cstheme="minorHAnsi"/>
                <w:noProof/>
              </w:rPr>
              <w:t>Livraison</w:t>
            </w:r>
            <w:r w:rsidR="000A764F">
              <w:rPr>
                <w:noProof/>
                <w:webHidden/>
              </w:rPr>
              <w:tab/>
            </w:r>
            <w:r w:rsidR="000A764F">
              <w:rPr>
                <w:noProof/>
                <w:webHidden/>
              </w:rPr>
              <w:fldChar w:fldCharType="begin"/>
            </w:r>
            <w:r w:rsidR="000A764F">
              <w:rPr>
                <w:noProof/>
                <w:webHidden/>
              </w:rPr>
              <w:instrText xml:space="preserve"> PAGEREF _Toc126921994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716EA3AF" w14:textId="77777777" w:rsidR="000A764F" w:rsidRDefault="00D67592">
          <w:pPr>
            <w:pStyle w:val="TM2"/>
            <w:rPr>
              <w:noProof/>
            </w:rPr>
          </w:pPr>
          <w:hyperlink w:anchor="_Toc126921995" w:history="1">
            <w:r w:rsidR="000A764F" w:rsidRPr="00EF1E1E">
              <w:rPr>
                <w:rStyle w:val="Lienhypertexte"/>
                <w:rFonts w:cstheme="minorHAnsi"/>
                <w:noProof/>
              </w:rPr>
              <w:t>Contrôle des exports</w:t>
            </w:r>
            <w:r w:rsidR="000A764F">
              <w:rPr>
                <w:noProof/>
                <w:webHidden/>
              </w:rPr>
              <w:tab/>
            </w:r>
            <w:r w:rsidR="000A764F">
              <w:rPr>
                <w:noProof/>
                <w:webHidden/>
              </w:rPr>
              <w:fldChar w:fldCharType="begin"/>
            </w:r>
            <w:r w:rsidR="000A764F">
              <w:rPr>
                <w:noProof/>
                <w:webHidden/>
              </w:rPr>
              <w:instrText xml:space="preserve"> PAGEREF _Toc126921995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3C8A6A42" w14:textId="77777777" w:rsidR="000A764F" w:rsidRDefault="00D67592">
          <w:pPr>
            <w:pStyle w:val="TM2"/>
            <w:rPr>
              <w:noProof/>
            </w:rPr>
          </w:pPr>
          <w:hyperlink w:anchor="_Toc126921996" w:history="1">
            <w:r w:rsidR="000A764F" w:rsidRPr="00EF1E1E">
              <w:rPr>
                <w:rStyle w:val="Lienhypertexte"/>
                <w:rFonts w:cstheme="minorHAnsi"/>
                <w:noProof/>
              </w:rPr>
              <w:t>Langue du contrat</w:t>
            </w:r>
            <w:r w:rsidR="000A764F">
              <w:rPr>
                <w:noProof/>
                <w:webHidden/>
              </w:rPr>
              <w:tab/>
            </w:r>
            <w:r w:rsidR="000A764F">
              <w:rPr>
                <w:noProof/>
                <w:webHidden/>
              </w:rPr>
              <w:fldChar w:fldCharType="begin"/>
            </w:r>
            <w:r w:rsidR="000A764F">
              <w:rPr>
                <w:noProof/>
                <w:webHidden/>
              </w:rPr>
              <w:instrText xml:space="preserve"> PAGEREF _Toc126921996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51B3F38" w14:textId="77777777" w:rsidR="000A764F" w:rsidRDefault="00D67592">
          <w:pPr>
            <w:pStyle w:val="TM2"/>
            <w:rPr>
              <w:noProof/>
            </w:rPr>
          </w:pPr>
          <w:hyperlink w:anchor="_Toc126921997" w:history="1">
            <w:r w:rsidR="000A764F" w:rsidRPr="00EF1E1E">
              <w:rPr>
                <w:rStyle w:val="Lienhypertexte"/>
                <w:rFonts w:cstheme="minorHAnsi"/>
                <w:noProof/>
              </w:rPr>
              <w:t xml:space="preserve">Engagement du </w:t>
            </w:r>
            <w:r w:rsidR="000A764F" w:rsidRPr="00EF1E1E">
              <w:rPr>
                <w:rStyle w:val="Lienhypertexte"/>
                <w:rFonts w:cstheme="minorHAnsi"/>
                <w:smallCaps/>
                <w:noProof/>
              </w:rPr>
              <w:t>Contractant</w:t>
            </w:r>
            <w:r w:rsidR="000A764F">
              <w:rPr>
                <w:noProof/>
                <w:webHidden/>
              </w:rPr>
              <w:tab/>
            </w:r>
            <w:r w:rsidR="000A764F">
              <w:rPr>
                <w:noProof/>
                <w:webHidden/>
              </w:rPr>
              <w:fldChar w:fldCharType="begin"/>
            </w:r>
            <w:r w:rsidR="000A764F">
              <w:rPr>
                <w:noProof/>
                <w:webHidden/>
              </w:rPr>
              <w:instrText xml:space="preserve"> PAGEREF _Toc126921997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15507A2" w14:textId="77777777" w:rsidR="000A764F" w:rsidRDefault="00D67592">
          <w:pPr>
            <w:pStyle w:val="TM2"/>
            <w:rPr>
              <w:noProof/>
            </w:rPr>
          </w:pPr>
          <w:hyperlink w:anchor="_Toc126921998" w:history="1">
            <w:r w:rsidR="000A764F" w:rsidRPr="00EF1E1E">
              <w:rPr>
                <w:rStyle w:val="Lienhypertexte"/>
                <w:rFonts w:cstheme="minorHAnsi"/>
                <w:noProof/>
              </w:rPr>
              <w:t>Confidentialité</w:t>
            </w:r>
            <w:r w:rsidR="000A764F">
              <w:rPr>
                <w:noProof/>
                <w:webHidden/>
              </w:rPr>
              <w:tab/>
            </w:r>
            <w:r w:rsidR="000A764F">
              <w:rPr>
                <w:noProof/>
                <w:webHidden/>
              </w:rPr>
              <w:fldChar w:fldCharType="begin"/>
            </w:r>
            <w:r w:rsidR="000A764F">
              <w:rPr>
                <w:noProof/>
                <w:webHidden/>
              </w:rPr>
              <w:instrText xml:space="preserve"> PAGEREF _Toc126921998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5612A5D8" w14:textId="77777777" w:rsidR="000A764F" w:rsidRDefault="00D67592">
          <w:pPr>
            <w:pStyle w:val="TM2"/>
            <w:rPr>
              <w:noProof/>
            </w:rPr>
          </w:pPr>
          <w:hyperlink w:anchor="_Toc126921999" w:history="1">
            <w:r w:rsidR="000A764F" w:rsidRPr="00EF1E1E">
              <w:rPr>
                <w:rStyle w:val="Lienhypertexte"/>
                <w:rFonts w:cstheme="minorHAnsi"/>
                <w:noProof/>
              </w:rPr>
              <w:t>Fournitures documents</w:t>
            </w:r>
            <w:r w:rsidR="000A764F">
              <w:rPr>
                <w:noProof/>
                <w:webHidden/>
              </w:rPr>
              <w:tab/>
            </w:r>
            <w:r w:rsidR="000A764F">
              <w:rPr>
                <w:noProof/>
                <w:webHidden/>
              </w:rPr>
              <w:fldChar w:fldCharType="begin"/>
            </w:r>
            <w:r w:rsidR="000A764F">
              <w:rPr>
                <w:noProof/>
                <w:webHidden/>
              </w:rPr>
              <w:instrText xml:space="preserve"> PAGEREF _Toc126921999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4714110" w14:textId="77777777" w:rsidR="000A764F" w:rsidRDefault="00D67592">
          <w:pPr>
            <w:pStyle w:val="TM2"/>
            <w:rPr>
              <w:noProof/>
            </w:rPr>
          </w:pPr>
          <w:hyperlink w:anchor="_Toc126922000" w:history="1">
            <w:r w:rsidR="000A764F" w:rsidRPr="00EF1E1E">
              <w:rPr>
                <w:rStyle w:val="Lienhypertexte"/>
                <w:rFonts w:cstheme="minorHAnsi"/>
                <w:noProof/>
              </w:rPr>
              <w:t>Assurance</w:t>
            </w:r>
            <w:r w:rsidR="000A764F">
              <w:rPr>
                <w:noProof/>
                <w:webHidden/>
              </w:rPr>
              <w:tab/>
            </w:r>
            <w:r w:rsidR="000A764F">
              <w:rPr>
                <w:noProof/>
                <w:webHidden/>
              </w:rPr>
              <w:fldChar w:fldCharType="begin"/>
            </w:r>
            <w:r w:rsidR="000A764F">
              <w:rPr>
                <w:noProof/>
                <w:webHidden/>
              </w:rPr>
              <w:instrText xml:space="preserve"> PAGEREF _Toc126922000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7D9C460" w14:textId="77777777" w:rsidR="000A764F" w:rsidRDefault="00D67592">
          <w:pPr>
            <w:pStyle w:val="TM2"/>
            <w:rPr>
              <w:noProof/>
            </w:rPr>
          </w:pPr>
          <w:hyperlink w:anchor="_Toc126922001" w:history="1">
            <w:r w:rsidR="000A764F" w:rsidRPr="00EF1E1E">
              <w:rPr>
                <w:rStyle w:val="Lienhypertexte"/>
                <w:rFonts w:cstheme="minorHAnsi"/>
                <w:noProof/>
              </w:rPr>
              <w:t>Point de contact et communication</w:t>
            </w:r>
            <w:r w:rsidR="000A764F">
              <w:rPr>
                <w:noProof/>
                <w:webHidden/>
              </w:rPr>
              <w:tab/>
            </w:r>
            <w:r w:rsidR="000A764F">
              <w:rPr>
                <w:noProof/>
                <w:webHidden/>
              </w:rPr>
              <w:fldChar w:fldCharType="begin"/>
            </w:r>
            <w:r w:rsidR="000A764F">
              <w:rPr>
                <w:noProof/>
                <w:webHidden/>
              </w:rPr>
              <w:instrText xml:space="preserve"> PAGEREF _Toc126922001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684F6E3D" w14:textId="77777777" w:rsidR="000A764F" w:rsidRDefault="00D67592">
          <w:pPr>
            <w:pStyle w:val="TM2"/>
            <w:rPr>
              <w:noProof/>
            </w:rPr>
          </w:pPr>
          <w:hyperlink w:anchor="_Toc126922002" w:history="1">
            <w:r w:rsidR="000A764F" w:rsidRPr="00EF1E1E">
              <w:rPr>
                <w:rStyle w:val="Lienhypertexte"/>
                <w:rFonts w:cstheme="minorHAnsi"/>
                <w:noProof/>
              </w:rPr>
              <w:t>Engagement contre la déforestation</w:t>
            </w:r>
            <w:r w:rsidR="000A764F">
              <w:rPr>
                <w:noProof/>
                <w:webHidden/>
              </w:rPr>
              <w:tab/>
            </w:r>
            <w:r w:rsidR="000A764F">
              <w:rPr>
                <w:noProof/>
                <w:webHidden/>
              </w:rPr>
              <w:fldChar w:fldCharType="begin"/>
            </w:r>
            <w:r w:rsidR="000A764F">
              <w:rPr>
                <w:noProof/>
                <w:webHidden/>
              </w:rPr>
              <w:instrText xml:space="preserve"> PAGEREF _Toc126922002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4A45126B" w14:textId="77777777" w:rsidR="000A764F" w:rsidRDefault="00D67592">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EF1E1E">
              <w:rPr>
                <w:rStyle w:val="Lienhypertexte"/>
                <w:b/>
                <w:caps/>
                <w:noProof/>
              </w:rPr>
              <w:t>ARTICLE 7 :</w:t>
            </w:r>
            <w:r w:rsidR="000A764F">
              <w:rPr>
                <w:rFonts w:asciiTheme="minorHAnsi" w:eastAsiaTheme="minorEastAsia" w:hAnsiTheme="minorHAnsi" w:cstheme="minorBidi"/>
                <w:noProof/>
                <w:sz w:val="22"/>
                <w:szCs w:val="22"/>
              </w:rPr>
              <w:tab/>
            </w:r>
            <w:r w:rsidR="000A764F" w:rsidRPr="00EF1E1E">
              <w:rPr>
                <w:rStyle w:val="Lienhypertexte"/>
                <w:b/>
                <w:caps/>
                <w:noProof/>
              </w:rPr>
              <w:t>Clause de réexamen</w:t>
            </w:r>
            <w:r w:rsidR="000A764F">
              <w:rPr>
                <w:noProof/>
                <w:webHidden/>
              </w:rPr>
              <w:tab/>
            </w:r>
            <w:r w:rsidR="000A764F">
              <w:rPr>
                <w:noProof/>
                <w:webHidden/>
              </w:rPr>
              <w:fldChar w:fldCharType="begin"/>
            </w:r>
            <w:r w:rsidR="000A764F">
              <w:rPr>
                <w:noProof/>
                <w:webHidden/>
              </w:rPr>
              <w:instrText xml:space="preserve"> PAGEREF _Toc126922003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56E0812A" w14:textId="77777777" w:rsidR="000A764F" w:rsidRDefault="00D67592">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EF1E1E">
              <w:rPr>
                <w:rStyle w:val="Lienhypertexte"/>
                <w:b/>
                <w:caps/>
                <w:noProof/>
              </w:rPr>
              <w:t>ARTICLE 8 :</w:t>
            </w:r>
            <w:r w:rsidR="000A764F">
              <w:rPr>
                <w:rFonts w:asciiTheme="minorHAnsi" w:eastAsiaTheme="minorEastAsia" w:hAnsiTheme="minorHAnsi" w:cstheme="minorBidi"/>
                <w:noProof/>
                <w:sz w:val="22"/>
                <w:szCs w:val="22"/>
              </w:rPr>
              <w:tab/>
            </w:r>
            <w:r w:rsidR="000A764F" w:rsidRPr="00EF1E1E">
              <w:rPr>
                <w:rStyle w:val="Lienhypertexte"/>
                <w:b/>
                <w:caps/>
                <w:noProof/>
              </w:rPr>
              <w:t>RÉalisation de prestations similaires</w:t>
            </w:r>
            <w:r w:rsidR="000A764F">
              <w:rPr>
                <w:noProof/>
                <w:webHidden/>
              </w:rPr>
              <w:tab/>
            </w:r>
            <w:r w:rsidR="000A764F">
              <w:rPr>
                <w:noProof/>
                <w:webHidden/>
              </w:rPr>
              <w:fldChar w:fldCharType="begin"/>
            </w:r>
            <w:r w:rsidR="000A764F">
              <w:rPr>
                <w:noProof/>
                <w:webHidden/>
              </w:rPr>
              <w:instrText xml:space="preserve"> PAGEREF _Toc126922004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DC8107B" w14:textId="77777777" w:rsidR="000A764F" w:rsidRDefault="00D67592">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EF1E1E">
              <w:rPr>
                <w:rStyle w:val="Lienhypertexte"/>
                <w:b/>
                <w:caps/>
                <w:noProof/>
              </w:rPr>
              <w:t>ARTICLE 9 :</w:t>
            </w:r>
            <w:r w:rsidR="000A764F">
              <w:rPr>
                <w:rFonts w:asciiTheme="minorHAnsi" w:eastAsiaTheme="minorEastAsia" w:hAnsiTheme="minorHAnsi" w:cstheme="minorBidi"/>
                <w:noProof/>
                <w:sz w:val="22"/>
                <w:szCs w:val="22"/>
              </w:rPr>
              <w:tab/>
            </w:r>
            <w:r w:rsidR="000A764F" w:rsidRPr="00EF1E1E">
              <w:rPr>
                <w:rStyle w:val="Lienhypertexte"/>
                <w:b/>
                <w:caps/>
                <w:noProof/>
              </w:rPr>
              <w:t>pÉnalitÉs</w:t>
            </w:r>
            <w:r w:rsidR="000A764F">
              <w:rPr>
                <w:noProof/>
                <w:webHidden/>
              </w:rPr>
              <w:tab/>
            </w:r>
            <w:r w:rsidR="000A764F">
              <w:rPr>
                <w:noProof/>
                <w:webHidden/>
              </w:rPr>
              <w:fldChar w:fldCharType="begin"/>
            </w:r>
            <w:r w:rsidR="000A764F">
              <w:rPr>
                <w:noProof/>
                <w:webHidden/>
              </w:rPr>
              <w:instrText xml:space="preserve"> PAGEREF _Toc126922005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F2D31EB" w14:textId="77777777" w:rsidR="000A764F" w:rsidRDefault="00D67592">
          <w:pPr>
            <w:pStyle w:val="TM2"/>
            <w:rPr>
              <w:noProof/>
            </w:rPr>
          </w:pPr>
          <w:hyperlink w:anchor="_Toc126922006" w:history="1">
            <w:r w:rsidR="000A764F" w:rsidRPr="00EF1E1E">
              <w:rPr>
                <w:rStyle w:val="Lienhypertexte"/>
                <w:noProof/>
              </w:rPr>
              <w:t>Pénalités sur livrables documentaires périodiques</w:t>
            </w:r>
            <w:r w:rsidR="000A764F">
              <w:rPr>
                <w:noProof/>
                <w:webHidden/>
              </w:rPr>
              <w:tab/>
            </w:r>
            <w:r w:rsidR="000A764F">
              <w:rPr>
                <w:noProof/>
                <w:webHidden/>
              </w:rPr>
              <w:fldChar w:fldCharType="begin"/>
            </w:r>
            <w:r w:rsidR="000A764F">
              <w:rPr>
                <w:noProof/>
                <w:webHidden/>
              </w:rPr>
              <w:instrText xml:space="preserve"> PAGEREF _Toc126922006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03E112AA" w14:textId="77777777" w:rsidR="000A764F" w:rsidRDefault="00D67592">
          <w:pPr>
            <w:pStyle w:val="TM2"/>
            <w:rPr>
              <w:noProof/>
            </w:rPr>
          </w:pPr>
          <w:hyperlink w:anchor="_Toc126922007" w:history="1">
            <w:r w:rsidR="000A764F" w:rsidRPr="00EF1E1E">
              <w:rPr>
                <w:rStyle w:val="Lienhypertexte"/>
                <w:noProof/>
              </w:rPr>
              <w:t>Pénalités sur remise d’un livrable final</w:t>
            </w:r>
            <w:r w:rsidR="000A764F">
              <w:rPr>
                <w:noProof/>
                <w:webHidden/>
              </w:rPr>
              <w:tab/>
            </w:r>
            <w:r w:rsidR="000A764F">
              <w:rPr>
                <w:noProof/>
                <w:webHidden/>
              </w:rPr>
              <w:fldChar w:fldCharType="begin"/>
            </w:r>
            <w:r w:rsidR="000A764F">
              <w:rPr>
                <w:noProof/>
                <w:webHidden/>
              </w:rPr>
              <w:instrText xml:space="preserve"> PAGEREF _Toc126922007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6C95B4D5" w14:textId="77777777" w:rsidR="000A764F" w:rsidRDefault="00D67592">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EF1E1E">
              <w:rPr>
                <w:rStyle w:val="Lienhypertexte"/>
                <w:b/>
                <w:caps/>
                <w:noProof/>
              </w:rPr>
              <w:t>ARTICLE 10 :</w:t>
            </w:r>
            <w:r w:rsidR="000A764F">
              <w:rPr>
                <w:rFonts w:asciiTheme="minorHAnsi" w:eastAsiaTheme="minorEastAsia" w:hAnsiTheme="minorHAnsi" w:cstheme="minorBidi"/>
                <w:noProof/>
                <w:sz w:val="22"/>
                <w:szCs w:val="22"/>
              </w:rPr>
              <w:tab/>
            </w:r>
            <w:r w:rsidR="000A764F" w:rsidRPr="00EF1E1E">
              <w:rPr>
                <w:rStyle w:val="Lienhypertexte"/>
                <w:b/>
                <w:caps/>
                <w:noProof/>
              </w:rPr>
              <w:t>propriÉtÉ intellectuelle</w:t>
            </w:r>
            <w:r w:rsidR="000A764F">
              <w:rPr>
                <w:noProof/>
                <w:webHidden/>
              </w:rPr>
              <w:tab/>
            </w:r>
            <w:r w:rsidR="000A764F">
              <w:rPr>
                <w:noProof/>
                <w:webHidden/>
              </w:rPr>
              <w:fldChar w:fldCharType="begin"/>
            </w:r>
            <w:r w:rsidR="000A764F">
              <w:rPr>
                <w:noProof/>
                <w:webHidden/>
              </w:rPr>
              <w:instrText xml:space="preserve"> PAGEREF _Toc126922008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46474E9B" w14:textId="77777777" w:rsidR="000A764F" w:rsidRDefault="00D67592">
          <w:pPr>
            <w:pStyle w:val="TM2"/>
            <w:rPr>
              <w:noProof/>
            </w:rPr>
          </w:pPr>
          <w:hyperlink w:anchor="_Toc126922009" w:history="1">
            <w:r w:rsidR="000A764F" w:rsidRPr="00EF1E1E">
              <w:rPr>
                <w:rStyle w:val="Lienhypertexte"/>
                <w:noProof/>
              </w:rPr>
              <w:t>Définitions</w:t>
            </w:r>
            <w:r w:rsidR="000A764F">
              <w:rPr>
                <w:noProof/>
                <w:webHidden/>
              </w:rPr>
              <w:tab/>
            </w:r>
            <w:r w:rsidR="000A764F">
              <w:rPr>
                <w:noProof/>
                <w:webHidden/>
              </w:rPr>
              <w:fldChar w:fldCharType="begin"/>
            </w:r>
            <w:r w:rsidR="000A764F">
              <w:rPr>
                <w:noProof/>
                <w:webHidden/>
              </w:rPr>
              <w:instrText xml:space="preserve"> PAGEREF _Toc126922009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89F7AA2" w14:textId="77777777" w:rsidR="000A764F" w:rsidRDefault="00D67592">
          <w:pPr>
            <w:pStyle w:val="TM2"/>
            <w:rPr>
              <w:noProof/>
            </w:rPr>
          </w:pPr>
          <w:hyperlink w:anchor="_Toc126922010" w:history="1">
            <w:r w:rsidR="000A764F" w:rsidRPr="00EF1E1E">
              <w:rPr>
                <w:rStyle w:val="Lienhypertexte"/>
                <w:noProof/>
              </w:rPr>
              <w:t>Propriété des résultats</w:t>
            </w:r>
            <w:r w:rsidR="000A764F">
              <w:rPr>
                <w:noProof/>
                <w:webHidden/>
              </w:rPr>
              <w:tab/>
            </w:r>
            <w:r w:rsidR="000A764F">
              <w:rPr>
                <w:noProof/>
                <w:webHidden/>
              </w:rPr>
              <w:fldChar w:fldCharType="begin"/>
            </w:r>
            <w:r w:rsidR="000A764F">
              <w:rPr>
                <w:noProof/>
                <w:webHidden/>
              </w:rPr>
              <w:instrText xml:space="preserve"> PAGEREF _Toc126922010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59306906" w14:textId="77777777" w:rsidR="000A764F" w:rsidRDefault="00D67592">
          <w:pPr>
            <w:pStyle w:val="TM2"/>
            <w:rPr>
              <w:noProof/>
            </w:rPr>
          </w:pPr>
          <w:hyperlink w:anchor="_Toc126922011" w:history="1">
            <w:r w:rsidR="000A764F" w:rsidRPr="00EF1E1E">
              <w:rPr>
                <w:rStyle w:val="Lienhypertexte"/>
                <w:noProof/>
              </w:rPr>
              <w:t>Exploitation des résultats</w:t>
            </w:r>
            <w:r w:rsidR="000A764F">
              <w:rPr>
                <w:noProof/>
                <w:webHidden/>
              </w:rPr>
              <w:tab/>
            </w:r>
            <w:r w:rsidR="000A764F">
              <w:rPr>
                <w:noProof/>
                <w:webHidden/>
              </w:rPr>
              <w:fldChar w:fldCharType="begin"/>
            </w:r>
            <w:r w:rsidR="000A764F">
              <w:rPr>
                <w:noProof/>
                <w:webHidden/>
              </w:rPr>
              <w:instrText xml:space="preserve"> PAGEREF _Toc126922011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139F2A8" w14:textId="77777777" w:rsidR="000A764F" w:rsidRDefault="00D67592">
          <w:pPr>
            <w:pStyle w:val="TM2"/>
            <w:rPr>
              <w:noProof/>
            </w:rPr>
          </w:pPr>
          <w:hyperlink w:anchor="_Toc126922012" w:history="1">
            <w:r w:rsidR="000A764F" w:rsidRPr="00EF1E1E">
              <w:rPr>
                <w:rStyle w:val="Lienhypertexte"/>
                <w:noProof/>
              </w:rPr>
              <w:t>Licence sur les Droits Préexistants</w:t>
            </w:r>
            <w:r w:rsidR="000A764F">
              <w:rPr>
                <w:noProof/>
                <w:webHidden/>
              </w:rPr>
              <w:tab/>
            </w:r>
            <w:r w:rsidR="000A764F">
              <w:rPr>
                <w:noProof/>
                <w:webHidden/>
              </w:rPr>
              <w:fldChar w:fldCharType="begin"/>
            </w:r>
            <w:r w:rsidR="000A764F">
              <w:rPr>
                <w:noProof/>
                <w:webHidden/>
              </w:rPr>
              <w:instrText xml:space="preserve"> PAGEREF _Toc126922012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71EEAF4" w14:textId="77777777" w:rsidR="000A764F" w:rsidRDefault="00D67592">
          <w:pPr>
            <w:pStyle w:val="TM2"/>
            <w:rPr>
              <w:noProof/>
            </w:rPr>
          </w:pPr>
          <w:hyperlink w:anchor="_Toc126922013" w:history="1">
            <w:r w:rsidR="000A764F" w:rsidRPr="00EF1E1E">
              <w:rPr>
                <w:rStyle w:val="Lienhypertexte"/>
                <w:noProof/>
              </w:rPr>
              <w:t>Garanties</w:t>
            </w:r>
            <w:r w:rsidR="000A764F">
              <w:rPr>
                <w:noProof/>
                <w:webHidden/>
              </w:rPr>
              <w:tab/>
            </w:r>
            <w:r w:rsidR="000A764F">
              <w:rPr>
                <w:noProof/>
                <w:webHidden/>
              </w:rPr>
              <w:fldChar w:fldCharType="begin"/>
            </w:r>
            <w:r w:rsidR="000A764F">
              <w:rPr>
                <w:noProof/>
                <w:webHidden/>
              </w:rPr>
              <w:instrText xml:space="preserve"> PAGEREF _Toc126922013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82856E7" w14:textId="77777777" w:rsidR="000A764F" w:rsidRDefault="00D67592">
          <w:pPr>
            <w:pStyle w:val="TM2"/>
            <w:rPr>
              <w:noProof/>
            </w:rPr>
          </w:pPr>
          <w:hyperlink w:anchor="_Toc126922014" w:history="1">
            <w:r w:rsidR="000A764F" w:rsidRPr="00EF1E1E">
              <w:rPr>
                <w:rStyle w:val="Lienhypertexte"/>
                <w:noProof/>
              </w:rPr>
              <w:t>Droits à l’image</w:t>
            </w:r>
            <w:r w:rsidR="000A764F">
              <w:rPr>
                <w:noProof/>
                <w:webHidden/>
              </w:rPr>
              <w:tab/>
            </w:r>
            <w:r w:rsidR="000A764F">
              <w:rPr>
                <w:noProof/>
                <w:webHidden/>
              </w:rPr>
              <w:fldChar w:fldCharType="begin"/>
            </w:r>
            <w:r w:rsidR="000A764F">
              <w:rPr>
                <w:noProof/>
                <w:webHidden/>
              </w:rPr>
              <w:instrText xml:space="preserve"> PAGEREF _Toc126922014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E9AA19A" w14:textId="77777777" w:rsidR="000A764F" w:rsidRDefault="00D67592">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EF1E1E">
              <w:rPr>
                <w:rStyle w:val="Lienhypertexte"/>
                <w:b/>
                <w:caps/>
                <w:noProof/>
              </w:rPr>
              <w:t>ARTICLE 11 :</w:t>
            </w:r>
            <w:r w:rsidR="000A764F">
              <w:rPr>
                <w:rFonts w:asciiTheme="minorHAnsi" w:eastAsiaTheme="minorEastAsia" w:hAnsiTheme="minorHAnsi" w:cstheme="minorBidi"/>
                <w:noProof/>
                <w:sz w:val="22"/>
                <w:szCs w:val="22"/>
              </w:rPr>
              <w:tab/>
            </w:r>
            <w:r w:rsidR="000A764F" w:rsidRPr="00EF1E1E">
              <w:rPr>
                <w:rStyle w:val="Lienhypertexte"/>
                <w:b/>
                <w:caps/>
                <w:noProof/>
              </w:rPr>
              <w:t>RÉsiliation du contrat</w:t>
            </w:r>
            <w:r w:rsidR="000A764F">
              <w:rPr>
                <w:noProof/>
                <w:webHidden/>
              </w:rPr>
              <w:tab/>
            </w:r>
            <w:r w:rsidR="000A764F">
              <w:rPr>
                <w:noProof/>
                <w:webHidden/>
              </w:rPr>
              <w:fldChar w:fldCharType="begin"/>
            </w:r>
            <w:r w:rsidR="000A764F">
              <w:rPr>
                <w:noProof/>
                <w:webHidden/>
              </w:rPr>
              <w:instrText xml:space="preserve"> PAGEREF _Toc126922015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6D3667EF" w14:textId="77777777" w:rsidR="000A764F" w:rsidRDefault="00D67592">
          <w:pPr>
            <w:pStyle w:val="TM2"/>
            <w:rPr>
              <w:noProof/>
            </w:rPr>
          </w:pPr>
          <w:hyperlink w:anchor="_Toc126922016" w:history="1">
            <w:r w:rsidR="000A764F" w:rsidRPr="00EF1E1E">
              <w:rPr>
                <w:rStyle w:val="Lienhypertexte"/>
                <w:rFonts w:cstheme="minorHAnsi"/>
                <w:noProof/>
              </w:rPr>
              <w:t>Modalités générales de résiliation</w:t>
            </w:r>
            <w:r w:rsidR="000A764F">
              <w:rPr>
                <w:noProof/>
                <w:webHidden/>
              </w:rPr>
              <w:tab/>
            </w:r>
            <w:r w:rsidR="000A764F">
              <w:rPr>
                <w:noProof/>
                <w:webHidden/>
              </w:rPr>
              <w:fldChar w:fldCharType="begin"/>
            </w:r>
            <w:r w:rsidR="000A764F">
              <w:rPr>
                <w:noProof/>
                <w:webHidden/>
              </w:rPr>
              <w:instrText xml:space="preserve"> PAGEREF _Toc126922016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B3E379B" w14:textId="77777777" w:rsidR="000A764F" w:rsidRDefault="00D67592">
          <w:pPr>
            <w:pStyle w:val="TM2"/>
            <w:rPr>
              <w:noProof/>
            </w:rPr>
          </w:pPr>
          <w:hyperlink w:anchor="_Toc126922017" w:history="1">
            <w:r w:rsidR="000A764F" w:rsidRPr="00EF1E1E">
              <w:rPr>
                <w:rStyle w:val="Lienhypertexte"/>
                <w:rFonts w:cstheme="minorHAnsi"/>
                <w:noProof/>
              </w:rPr>
              <w:t>Résiliation du contrat en cas d’indisponibilité de l’expert désigné</w:t>
            </w:r>
            <w:r w:rsidR="000A764F">
              <w:rPr>
                <w:noProof/>
                <w:webHidden/>
              </w:rPr>
              <w:tab/>
            </w:r>
            <w:r w:rsidR="000A764F">
              <w:rPr>
                <w:noProof/>
                <w:webHidden/>
              </w:rPr>
              <w:fldChar w:fldCharType="begin"/>
            </w:r>
            <w:r w:rsidR="000A764F">
              <w:rPr>
                <w:noProof/>
                <w:webHidden/>
              </w:rPr>
              <w:instrText xml:space="preserve"> PAGEREF _Toc126922017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7CE811D7" w14:textId="77777777" w:rsidR="000A764F" w:rsidRDefault="00D67592">
          <w:pPr>
            <w:pStyle w:val="TM2"/>
            <w:rPr>
              <w:noProof/>
            </w:rPr>
          </w:pPr>
          <w:hyperlink w:anchor="_Toc126922018" w:history="1">
            <w:r w:rsidR="000A764F" w:rsidRPr="00EF1E1E">
              <w:rPr>
                <w:rStyle w:val="Lienhypertexte"/>
                <w:rFonts w:cstheme="minorHAnsi"/>
                <w:noProof/>
              </w:rPr>
              <w:t>Procédure</w:t>
            </w:r>
            <w:r w:rsidR="000A764F">
              <w:rPr>
                <w:noProof/>
                <w:webHidden/>
              </w:rPr>
              <w:tab/>
            </w:r>
            <w:r w:rsidR="000A764F">
              <w:rPr>
                <w:noProof/>
                <w:webHidden/>
              </w:rPr>
              <w:fldChar w:fldCharType="begin"/>
            </w:r>
            <w:r w:rsidR="000A764F">
              <w:rPr>
                <w:noProof/>
                <w:webHidden/>
              </w:rPr>
              <w:instrText xml:space="preserve"> PAGEREF _Toc126922018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6E0171D1" w14:textId="77777777" w:rsidR="000A764F" w:rsidRDefault="00D67592">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EF1E1E">
              <w:rPr>
                <w:rStyle w:val="Lienhypertexte"/>
                <w:b/>
                <w:caps/>
                <w:noProof/>
              </w:rPr>
              <w:t>ARTICLE 12 :</w:t>
            </w:r>
            <w:r w:rsidR="000A764F">
              <w:rPr>
                <w:rFonts w:asciiTheme="minorHAnsi" w:eastAsiaTheme="minorEastAsia" w:hAnsiTheme="minorHAnsi" w:cstheme="minorBidi"/>
                <w:noProof/>
                <w:sz w:val="22"/>
                <w:szCs w:val="22"/>
              </w:rPr>
              <w:tab/>
            </w:r>
            <w:r w:rsidR="000A764F" w:rsidRPr="00EF1E1E">
              <w:rPr>
                <w:rStyle w:val="Lienhypertexte"/>
                <w:b/>
                <w:caps/>
                <w:noProof/>
              </w:rPr>
              <w:t>Mesures et responsabilités en matière de sûreté et de sécurité</w:t>
            </w:r>
            <w:r w:rsidR="000A764F">
              <w:rPr>
                <w:noProof/>
                <w:webHidden/>
              </w:rPr>
              <w:tab/>
            </w:r>
            <w:r w:rsidR="000A764F">
              <w:rPr>
                <w:noProof/>
                <w:webHidden/>
              </w:rPr>
              <w:fldChar w:fldCharType="begin"/>
            </w:r>
            <w:r w:rsidR="000A764F">
              <w:rPr>
                <w:noProof/>
                <w:webHidden/>
              </w:rPr>
              <w:instrText xml:space="preserve"> PAGEREF _Toc126922019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87863EC" w14:textId="77777777" w:rsidR="000A764F" w:rsidRDefault="00D67592">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EF1E1E">
              <w:rPr>
                <w:rStyle w:val="Lienhypertexte"/>
                <w:b/>
                <w:caps/>
                <w:noProof/>
              </w:rPr>
              <w:t>ARTICLE 13 :</w:t>
            </w:r>
            <w:r w:rsidR="000A764F">
              <w:rPr>
                <w:rFonts w:asciiTheme="minorHAnsi" w:eastAsiaTheme="minorEastAsia" w:hAnsiTheme="minorHAnsi" w:cstheme="minorBidi"/>
                <w:noProof/>
                <w:sz w:val="22"/>
                <w:szCs w:val="22"/>
              </w:rPr>
              <w:tab/>
            </w:r>
            <w:r w:rsidR="000A764F" w:rsidRPr="00EF1E1E">
              <w:rPr>
                <w:rStyle w:val="Lienhypertexte"/>
                <w:b/>
                <w:caps/>
                <w:noProof/>
              </w:rPr>
              <w:t>Éthique</w:t>
            </w:r>
            <w:r w:rsidR="000A764F">
              <w:rPr>
                <w:noProof/>
                <w:webHidden/>
              </w:rPr>
              <w:tab/>
            </w:r>
            <w:r w:rsidR="000A764F">
              <w:rPr>
                <w:noProof/>
                <w:webHidden/>
              </w:rPr>
              <w:fldChar w:fldCharType="begin"/>
            </w:r>
            <w:r w:rsidR="000A764F">
              <w:rPr>
                <w:noProof/>
                <w:webHidden/>
              </w:rPr>
              <w:instrText xml:space="preserve"> PAGEREF _Toc126922020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D9E3E75" w14:textId="77777777" w:rsidR="000A764F" w:rsidRDefault="00D67592">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EF1E1E">
              <w:rPr>
                <w:rStyle w:val="Lienhypertexte"/>
                <w:b/>
                <w:caps/>
                <w:noProof/>
              </w:rPr>
              <w:t>ARTICLE 14 :</w:t>
            </w:r>
            <w:r w:rsidR="000A764F">
              <w:rPr>
                <w:rFonts w:asciiTheme="minorHAnsi" w:eastAsiaTheme="minorEastAsia" w:hAnsiTheme="minorHAnsi" w:cstheme="minorBidi"/>
                <w:noProof/>
                <w:sz w:val="22"/>
                <w:szCs w:val="22"/>
              </w:rPr>
              <w:tab/>
            </w:r>
            <w:r w:rsidR="000A764F" w:rsidRPr="00EF1E1E">
              <w:rPr>
                <w:rStyle w:val="Lienhypertexte"/>
                <w:b/>
                <w:caps/>
                <w:noProof/>
              </w:rPr>
              <w:t>Gestion des dONNÉES À cARACTÈRE PERSONNEL</w:t>
            </w:r>
            <w:r w:rsidR="000A764F">
              <w:rPr>
                <w:noProof/>
                <w:webHidden/>
              </w:rPr>
              <w:tab/>
            </w:r>
            <w:r w:rsidR="000A764F">
              <w:rPr>
                <w:noProof/>
                <w:webHidden/>
              </w:rPr>
              <w:fldChar w:fldCharType="begin"/>
            </w:r>
            <w:r w:rsidR="000A764F">
              <w:rPr>
                <w:noProof/>
                <w:webHidden/>
              </w:rPr>
              <w:instrText xml:space="preserve"> PAGEREF _Toc126922021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ACEF3A8" w14:textId="77777777" w:rsidR="000A764F" w:rsidRDefault="00D67592">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EF1E1E">
              <w:rPr>
                <w:rStyle w:val="Lienhypertexte"/>
                <w:b/>
                <w:caps/>
                <w:noProof/>
              </w:rPr>
              <w:t>ARTICLE 15 :</w:t>
            </w:r>
            <w:r w:rsidR="000A764F">
              <w:rPr>
                <w:rFonts w:asciiTheme="minorHAnsi" w:eastAsiaTheme="minorEastAsia" w:hAnsiTheme="minorHAnsi" w:cstheme="minorBidi"/>
                <w:noProof/>
                <w:sz w:val="22"/>
                <w:szCs w:val="22"/>
              </w:rPr>
              <w:tab/>
            </w:r>
            <w:r w:rsidR="000A764F" w:rsidRPr="00EF1E1E">
              <w:rPr>
                <w:rStyle w:val="Lienhypertexte"/>
                <w:b/>
                <w:caps/>
                <w:noProof/>
              </w:rPr>
              <w:t>RÈglement des litiges - DROIT Français APPLICABLE</w:t>
            </w:r>
            <w:r w:rsidR="000A764F">
              <w:rPr>
                <w:noProof/>
                <w:webHidden/>
              </w:rPr>
              <w:tab/>
            </w:r>
            <w:r w:rsidR="000A764F">
              <w:rPr>
                <w:noProof/>
                <w:webHidden/>
              </w:rPr>
              <w:fldChar w:fldCharType="begin"/>
            </w:r>
            <w:r w:rsidR="000A764F">
              <w:rPr>
                <w:noProof/>
                <w:webHidden/>
              </w:rPr>
              <w:instrText xml:space="preserve"> PAGEREF _Toc126922022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066561E" w14:textId="77777777" w:rsidR="000A764F" w:rsidRDefault="00D67592">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EF1E1E">
              <w:rPr>
                <w:rStyle w:val="Lienhypertexte"/>
                <w:b/>
                <w:caps/>
                <w:noProof/>
              </w:rPr>
              <w:t>ARTICLE 16 :</w:t>
            </w:r>
            <w:r w:rsidR="000A764F">
              <w:rPr>
                <w:rFonts w:asciiTheme="minorHAnsi" w:eastAsiaTheme="minorEastAsia" w:hAnsiTheme="minorHAnsi" w:cstheme="minorBidi"/>
                <w:noProof/>
                <w:sz w:val="22"/>
                <w:szCs w:val="22"/>
              </w:rPr>
              <w:tab/>
            </w:r>
            <w:r w:rsidR="000A764F" w:rsidRPr="00EF1E1E">
              <w:rPr>
                <w:rStyle w:val="Lienhypertexte"/>
                <w:b/>
                <w:caps/>
                <w:noProof/>
              </w:rPr>
              <w:t>DÉrogationS au CCAG</w:t>
            </w:r>
            <w:r w:rsidR="000A764F">
              <w:rPr>
                <w:noProof/>
                <w:webHidden/>
              </w:rPr>
              <w:tab/>
            </w:r>
            <w:r w:rsidR="000A764F">
              <w:rPr>
                <w:noProof/>
                <w:webHidden/>
              </w:rPr>
              <w:fldChar w:fldCharType="begin"/>
            </w:r>
            <w:r w:rsidR="000A764F">
              <w:rPr>
                <w:noProof/>
                <w:webHidden/>
              </w:rPr>
              <w:instrText xml:space="preserve"> PAGEREF _Toc126922023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71026774" w14:textId="77777777" w:rsidR="000A764F" w:rsidRDefault="00D67592">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EF1E1E">
              <w:rPr>
                <w:rStyle w:val="Lienhypertexte"/>
                <w:b/>
                <w:caps/>
                <w:noProof/>
              </w:rPr>
              <w:t>ARTICLE 17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finales</w:t>
            </w:r>
            <w:r w:rsidR="000A764F">
              <w:rPr>
                <w:noProof/>
                <w:webHidden/>
              </w:rPr>
              <w:tab/>
            </w:r>
            <w:r w:rsidR="000A764F">
              <w:rPr>
                <w:noProof/>
                <w:webHidden/>
              </w:rPr>
              <w:fldChar w:fldCharType="begin"/>
            </w:r>
            <w:r w:rsidR="000A764F">
              <w:rPr>
                <w:noProof/>
                <w:webHidden/>
              </w:rPr>
              <w:instrText xml:space="preserve"> PAGEREF _Toc126922024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447D3F1" w14:textId="77777777" w:rsidR="000A764F" w:rsidRDefault="00D67592">
          <w:pPr>
            <w:pStyle w:val="TM2"/>
            <w:rPr>
              <w:noProof/>
            </w:rPr>
          </w:pPr>
          <w:hyperlink w:anchor="_Toc126922025" w:history="1">
            <w:r w:rsidR="000A764F" w:rsidRPr="00EF1E1E">
              <w:rPr>
                <w:rStyle w:val="Lienhypertexte"/>
                <w:noProof/>
              </w:rPr>
              <w:t>Déclaration</w:t>
            </w:r>
            <w:r w:rsidR="000A764F">
              <w:rPr>
                <w:noProof/>
                <w:webHidden/>
              </w:rPr>
              <w:tab/>
            </w:r>
            <w:r w:rsidR="000A764F">
              <w:rPr>
                <w:noProof/>
                <w:webHidden/>
              </w:rPr>
              <w:fldChar w:fldCharType="begin"/>
            </w:r>
            <w:r w:rsidR="000A764F">
              <w:rPr>
                <w:noProof/>
                <w:webHidden/>
              </w:rPr>
              <w:instrText xml:space="preserve"> PAGEREF _Toc126922025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529A7DB8" w14:textId="77777777" w:rsidR="000A764F" w:rsidRDefault="00D67592">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EF1E1E">
              <w:rPr>
                <w:rStyle w:val="Lienhypertexte"/>
                <w:b/>
                <w:caps/>
                <w:noProof/>
              </w:rPr>
              <w:t>Annexe 1 : Cahier des charges</w:t>
            </w:r>
            <w:r w:rsidR="000A764F">
              <w:rPr>
                <w:noProof/>
                <w:webHidden/>
              </w:rPr>
              <w:tab/>
            </w:r>
            <w:r w:rsidR="000A764F">
              <w:rPr>
                <w:noProof/>
                <w:webHidden/>
              </w:rPr>
              <w:fldChar w:fldCharType="begin"/>
            </w:r>
            <w:r w:rsidR="000A764F">
              <w:rPr>
                <w:noProof/>
                <w:webHidden/>
              </w:rPr>
              <w:instrText xml:space="preserve"> PAGEREF _Toc126922026 \h </w:instrText>
            </w:r>
            <w:r w:rsidR="000A764F">
              <w:rPr>
                <w:noProof/>
                <w:webHidden/>
              </w:rPr>
            </w:r>
            <w:r w:rsidR="000A764F">
              <w:rPr>
                <w:noProof/>
                <w:webHidden/>
              </w:rPr>
              <w:fldChar w:fldCharType="separate"/>
            </w:r>
            <w:r w:rsidR="000A764F">
              <w:rPr>
                <w:noProof/>
                <w:webHidden/>
              </w:rPr>
              <w:t>28</w:t>
            </w:r>
            <w:r w:rsidR="000A764F">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proofErr w:type="gramStart"/>
            <w:r w:rsidRPr="00A86E43">
              <w:rPr>
                <w:rFonts w:asciiTheme="minorHAnsi" w:hAnsiTheme="minorHAnsi" w:cs="Arial"/>
                <w:b/>
                <w:bCs/>
                <w:sz w:val="22"/>
                <w:u w:val="single"/>
              </w:rPr>
              <w:t>d’une</w:t>
            </w:r>
            <w:proofErr w:type="gramEnd"/>
            <w:r w:rsidRPr="00A86E43">
              <w:rPr>
                <w:rFonts w:asciiTheme="minorHAnsi" w:hAnsiTheme="minorHAnsi" w:cs="Arial"/>
                <w:b/>
                <w:bCs/>
                <w:sz w:val="22"/>
                <w:u w:val="single"/>
              </w:rPr>
              <w:t xml:space="preserv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proofErr w:type="gramStart"/>
      <w:r w:rsidRPr="00A86E43">
        <w:rPr>
          <w:rFonts w:asciiTheme="minorHAnsi" w:hAnsiTheme="minorHAnsi" w:cs="Arial"/>
          <w:b/>
          <w:bCs/>
          <w:sz w:val="22"/>
        </w:rPr>
        <w:t>et</w:t>
      </w:r>
      <w:proofErr w:type="gramEnd"/>
      <w:r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proofErr w:type="gramStart"/>
            <w:r w:rsidRPr="00A86E43">
              <w:rPr>
                <w:rFonts w:asciiTheme="minorHAnsi" w:hAnsiTheme="minorHAnsi" w:cs="Arial"/>
                <w:b/>
                <w:bCs/>
                <w:sz w:val="22"/>
                <w:u w:val="single"/>
              </w:rPr>
              <w:t>d’autre</w:t>
            </w:r>
            <w:proofErr w:type="gramEnd"/>
            <w:r w:rsidRPr="00A86E43">
              <w:rPr>
                <w:rFonts w:asciiTheme="minorHAnsi" w:hAnsiTheme="minorHAnsi" w:cs="Arial"/>
                <w:b/>
                <w:bCs/>
                <w:sz w:val="22"/>
                <w:u w:val="single"/>
              </w:rPr>
              <w:t xml:space="preserv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77777777" w:rsidR="00416A7A" w:rsidRPr="00A86E43" w:rsidRDefault="00DE1070" w:rsidP="00416A7A">
      <w:pPr>
        <w:spacing w:before="120"/>
        <w:jc w:val="both"/>
        <w:rPr>
          <w:rFonts w:asciiTheme="minorHAnsi" w:hAnsiTheme="minorHAnsi" w:cs="Arial"/>
          <w:sz w:val="22"/>
        </w:rPr>
      </w:pPr>
      <w:r w:rsidRPr="00A86E43">
        <w:rPr>
          <w:rFonts w:asciiTheme="minorHAnsi" w:hAnsiTheme="minorHAnsi" w:cs="Arial"/>
          <w:sz w:val="22"/>
        </w:rPr>
        <w:t xml:space="preserve">Dans le cadre du projet de coopération </w:t>
      </w:r>
      <w:r w:rsidRPr="00A86E43">
        <w:rPr>
          <w:rFonts w:asciiTheme="minorHAnsi" w:hAnsiTheme="minorHAnsi" w:cs="Arial"/>
          <w:i/>
          <w:sz w:val="22"/>
          <w:highlight w:val="yellow"/>
        </w:rPr>
        <w:t>ou</w:t>
      </w:r>
      <w:r w:rsidRPr="00A86E43">
        <w:rPr>
          <w:rFonts w:asciiTheme="minorHAnsi" w:hAnsiTheme="minorHAnsi" w:cs="Arial"/>
          <w:sz w:val="22"/>
          <w:highlight w:val="yellow"/>
        </w:rPr>
        <w:t xml:space="preserve"> </w:t>
      </w:r>
      <w:r w:rsidRPr="00A86E43">
        <w:rPr>
          <w:rFonts w:asciiTheme="minorHAnsi" w:hAnsiTheme="minorHAnsi" w:cs="Arial"/>
          <w:sz w:val="22"/>
        </w:rPr>
        <w:t>contrat d’assistante technique ci-après dénommé le « </w:t>
      </w:r>
      <w:r w:rsidRPr="00A86E43">
        <w:rPr>
          <w:rFonts w:asciiTheme="minorHAnsi" w:hAnsiTheme="minorHAnsi" w:cs="Arial"/>
          <w:smallCaps/>
          <w:sz w:val="22"/>
        </w:rPr>
        <w:t>contrat principal »</w:t>
      </w:r>
      <w:r w:rsidRPr="00A86E43">
        <w:rPr>
          <w:rFonts w:asciiTheme="minorHAnsi" w:hAnsiTheme="minorHAnsi" w:cs="Arial"/>
          <w:sz w:val="22"/>
        </w:rPr>
        <w:t xml:space="preserve"> </w:t>
      </w:r>
      <w:r w:rsidR="00DD6625" w:rsidRPr="00A86E43">
        <w:rPr>
          <w:rFonts w:asciiTheme="minorHAnsi" w:hAnsiTheme="minorHAnsi" w:cs="Arial"/>
          <w:sz w:val="22"/>
        </w:rPr>
        <w:t xml:space="preserve">(contrat bailleur) </w:t>
      </w:r>
      <w:r w:rsidRPr="00A86E43">
        <w:rPr>
          <w:rFonts w:asciiTheme="minorHAnsi" w:hAnsiTheme="minorHAnsi" w:cs="Arial"/>
          <w:sz w:val="22"/>
        </w:rPr>
        <w:t xml:space="preserve">signé le </w:t>
      </w:r>
      <w:r w:rsidRPr="00A86E43">
        <w:rPr>
          <w:rFonts w:asciiTheme="minorHAnsi" w:hAnsiTheme="minorHAnsi" w:cs="Arial"/>
          <w:i/>
          <w:sz w:val="22"/>
          <w:highlight w:val="yellow"/>
        </w:rPr>
        <w:t>à compléter</w:t>
      </w:r>
      <w:r w:rsidRPr="00A86E43">
        <w:rPr>
          <w:rFonts w:asciiTheme="minorHAnsi" w:hAnsiTheme="minorHAnsi" w:cs="Arial"/>
          <w:sz w:val="22"/>
        </w:rPr>
        <w:t xml:space="preserve"> entre </w:t>
      </w:r>
      <w:r w:rsidRPr="00A86E43">
        <w:rPr>
          <w:rFonts w:asciiTheme="minorHAnsi" w:hAnsiTheme="minorHAnsi" w:cs="Arial"/>
          <w:i/>
          <w:sz w:val="22"/>
          <w:highlight w:val="yellow"/>
        </w:rPr>
        <w:t>à compléter</w:t>
      </w:r>
      <w:r w:rsidRPr="00A86E43">
        <w:rPr>
          <w:rFonts w:asciiTheme="minorHAnsi" w:hAnsiTheme="minorHAnsi" w:cs="Arial"/>
          <w:sz w:val="22"/>
        </w:rPr>
        <w:t xml:space="preserve"> et </w:t>
      </w:r>
      <w:r w:rsidRPr="00A86E43">
        <w:rPr>
          <w:rFonts w:asciiTheme="minorHAnsi" w:hAnsiTheme="minorHAnsi" w:cs="Arial"/>
          <w:i/>
          <w:sz w:val="22"/>
          <w:highlight w:val="yellow"/>
        </w:rPr>
        <w:t>à compléter</w:t>
      </w:r>
      <w:r w:rsidRPr="00A86E43">
        <w:rPr>
          <w:rFonts w:asciiTheme="minorHAnsi" w:hAnsiTheme="minorHAnsi" w:cs="Arial"/>
          <w:sz w:val="22"/>
        </w:rPr>
        <w:t>, portant sur « </w:t>
      </w:r>
      <w:r w:rsidRPr="00A86E43">
        <w:rPr>
          <w:rFonts w:asciiTheme="minorHAnsi" w:hAnsiTheme="minorHAnsi" w:cs="Arial"/>
          <w:i/>
          <w:sz w:val="22"/>
          <w:highlight w:val="yellow"/>
        </w:rPr>
        <w:t>indiquer l’objet du contrat principal</w:t>
      </w:r>
      <w:r w:rsidRPr="00A86E43">
        <w:rPr>
          <w:rFonts w:asciiTheme="minorHAnsi" w:hAnsiTheme="minorHAnsi" w:cs="Arial"/>
          <w:sz w:val="22"/>
        </w:rPr>
        <w:t xml:space="preserve"> », </w:t>
      </w:r>
      <w:r w:rsidR="00E114AE"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Pr="00A86E43">
        <w:rPr>
          <w:rFonts w:asciiTheme="minorHAnsi" w:hAnsiTheme="minorHAnsi" w:cs="Arial"/>
          <w:sz w:val="22"/>
        </w:rPr>
        <w:t xml:space="preserve">demande au </w:t>
      </w:r>
      <w:r w:rsidR="00AA21AB"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les prestations et de livrer les fournitures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26921969"/>
      <w:r w:rsidRPr="00A86E43">
        <w:rPr>
          <w:rFonts w:asciiTheme="minorHAnsi" w:hAnsiTheme="minorHAnsi"/>
          <w:b/>
          <w:caps/>
          <w:sz w:val="24"/>
          <w:u w:val="single"/>
        </w:rPr>
        <w:lastRenderedPageBreak/>
        <w:t>Objet du contrat</w:t>
      </w:r>
      <w:bookmarkEnd w:id="5"/>
    </w:p>
    <w:p w14:paraId="34E60E59" w14:textId="086217D8"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ins w:id="6" w:author="Thioro SARR" w:date="2026-02-11T10:40:00Z">
        <w:r w:rsidR="00AC07A7">
          <w:rPr>
            <w:rFonts w:asciiTheme="minorHAnsi" w:hAnsiTheme="minorHAnsi" w:cstheme="minorHAnsi"/>
            <w:b/>
            <w:szCs w:val="22"/>
          </w:rPr>
          <w:t xml:space="preserve">achat de 03 véhicules + 12 mois de services de maintenance </w:t>
        </w:r>
      </w:ins>
      <w:r w:rsidR="00DE0E61" w:rsidRPr="00A86E43">
        <w:rPr>
          <w:rFonts w:asciiTheme="minorHAnsi" w:hAnsiTheme="minorHAnsi" w:cs="Arial"/>
        </w:rPr>
        <w:t>».</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7" w:name="_Toc126921970"/>
      <w:r w:rsidRPr="00A86E43">
        <w:rPr>
          <w:rFonts w:asciiTheme="minorHAnsi" w:hAnsiTheme="minorHAnsi"/>
          <w:b/>
          <w:caps/>
          <w:sz w:val="24"/>
          <w:u w:val="single"/>
        </w:rPr>
        <w:t>Documents contractuels</w:t>
      </w:r>
      <w:bookmarkEnd w:id="7"/>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proofErr w:type="gramStart"/>
      <w:r w:rsidRPr="00A86E43">
        <w:rPr>
          <w:rFonts w:asciiTheme="minorHAnsi" w:hAnsiTheme="minorHAnsi" w:cstheme="minorHAnsi"/>
          <w:szCs w:val="22"/>
        </w:rPr>
        <w:t>le</w:t>
      </w:r>
      <w:proofErr w:type="gramEnd"/>
      <w:r w:rsidRPr="00A86E43">
        <w:rPr>
          <w:rFonts w:asciiTheme="minorHAnsi" w:hAnsiTheme="minorHAnsi" w:cstheme="minorHAnsi"/>
          <w:szCs w:val="22"/>
        </w:rPr>
        <w:t xml:space="preserve"> présent document</w:t>
      </w:r>
      <w:r w:rsidR="00E33FDA" w:rsidRPr="00A86E43">
        <w:rPr>
          <w:rFonts w:asciiTheme="minorHAnsi" w:hAnsiTheme="minorHAnsi" w:cstheme="minorHAnsi"/>
          <w:szCs w:val="22"/>
        </w:rPr>
        <w:t>, et ses annexes :</w:t>
      </w:r>
    </w:p>
    <w:p w14:paraId="2AD3DBAD" w14:textId="77777777" w:rsidR="00656639" w:rsidRPr="00A86E43"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proofErr w:type="gramStart"/>
      <w:r w:rsidRPr="00A86E43">
        <w:rPr>
          <w:rFonts w:asciiTheme="minorHAnsi" w:hAnsiTheme="minorHAnsi" w:cstheme="minorHAnsi"/>
          <w:szCs w:val="22"/>
        </w:rPr>
        <w:t>l’Annexe</w:t>
      </w:r>
      <w:proofErr w:type="gramEnd"/>
      <w:r w:rsidRPr="00A86E43">
        <w:rPr>
          <w:rFonts w:asciiTheme="minorHAnsi" w:hAnsiTheme="minorHAnsi" w:cstheme="minorHAnsi"/>
          <w:szCs w:val="22"/>
        </w:rPr>
        <w:t xml:space="preserv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281FCD2E" w14:textId="3A7AFD46" w:rsidR="00110630" w:rsidRPr="00A86E43" w:rsidRDefault="00110630" w:rsidP="00C973C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 xml:space="preserve">Les bons de commande passés au titre </w:t>
      </w:r>
      <w:r w:rsidR="001B140A" w:rsidRPr="00A86E43">
        <w:rPr>
          <w:rFonts w:asciiTheme="minorHAnsi" w:hAnsiTheme="minorHAnsi" w:cstheme="minorHAnsi"/>
          <w:szCs w:val="22"/>
        </w:rPr>
        <w:t xml:space="preserve">du présent </w:t>
      </w:r>
      <w:r w:rsidR="00E114AE">
        <w:rPr>
          <w:rFonts w:asciiTheme="minorHAnsi" w:hAnsiTheme="minorHAnsi" w:cs="Arial"/>
          <w:smallCaps/>
        </w:rPr>
        <w:t>Contractant</w:t>
      </w:r>
      <w:r w:rsidR="001B140A" w:rsidRPr="00A86E43">
        <w:rPr>
          <w:rFonts w:asciiTheme="minorHAnsi" w:hAnsiTheme="minorHAnsi" w:cstheme="minorHAnsi"/>
          <w:szCs w:val="22"/>
        </w:rPr>
        <w:t xml:space="preserve"> (cf. Annexe 2</w:t>
      </w:r>
      <w:r w:rsidRPr="00A86E43">
        <w:rPr>
          <w:rFonts w:asciiTheme="minorHAnsi" w:hAnsiTheme="minorHAnsi" w:cstheme="minorHAnsi"/>
          <w:szCs w:val="22"/>
        </w:rPr>
        <w:t xml:space="preserve"> (ci-joints) : modèle de bon de commande)</w:t>
      </w:r>
    </w:p>
    <w:p w14:paraId="4AD0908E" w14:textId="762E7F71"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w:t>
      </w:r>
      <w:del w:id="8" w:author="Thioro SARR" w:date="2026-02-11T10:50:00Z">
        <w:r w:rsidR="00AC30F7" w:rsidRPr="00A86E43" w:rsidDel="003945B6">
          <w:rPr>
            <w:rFonts w:asciiTheme="minorHAnsi" w:hAnsiTheme="minorHAnsi" w:cstheme="minorHAnsi"/>
            <w:szCs w:val="22"/>
          </w:rPr>
          <w:delText>[</w:delText>
        </w:r>
      </w:del>
      <w:r w:rsidR="00AC30F7" w:rsidRPr="00A86E43">
        <w:rPr>
          <w:rFonts w:asciiTheme="minorHAnsi" w:hAnsiTheme="minorHAnsi" w:cstheme="minorHAnsi"/>
          <w:szCs w:val="22"/>
        </w:rPr>
        <w:t xml:space="preserve">de fournitures courantes et de services approuvé par arrêté </w:t>
      </w:r>
      <w:r w:rsidR="002E7338" w:rsidRPr="00A86E43">
        <w:rPr>
          <w:rFonts w:asciiTheme="minorHAnsi" w:hAnsiTheme="minorHAnsi" w:cstheme="minorHAnsi"/>
          <w:szCs w:val="22"/>
        </w:rPr>
        <w:t>du 30 mars 2021</w:t>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5EA3E8B0"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ins w:id="9" w:author="Thioro SARR" w:date="2026-02-11T10:51:00Z">
        <w:r w:rsidR="003945B6">
          <w:rPr>
            <w:rFonts w:asciiTheme="minorHAnsi" w:hAnsiTheme="minorHAnsi" w:cstheme="minorHAnsi"/>
            <w:szCs w:val="22"/>
          </w:rPr>
          <w:t xml:space="preserve"> (incluant le </w:t>
        </w:r>
      </w:ins>
      <w:ins w:id="10" w:author="Thioro SARR" w:date="2026-02-11T10:58:00Z">
        <w:r w:rsidR="00291F65">
          <w:rPr>
            <w:rFonts w:asciiTheme="minorHAnsi" w:hAnsiTheme="minorHAnsi" w:cstheme="minorHAnsi"/>
            <w:szCs w:val="22"/>
          </w:rPr>
          <w:t>programme de maintenance et les fiches techniques des véhicules)</w:t>
        </w:r>
      </w:ins>
    </w:p>
    <w:p w14:paraId="2E328304" w14:textId="3243F19C" w:rsidR="00113F82" w:rsidRPr="00A86E43" w:rsidRDefault="00113F82" w:rsidP="005717AB">
      <w:pPr>
        <w:pStyle w:val="w"/>
        <w:widowControl w:val="0"/>
        <w:spacing w:before="120"/>
        <w:ind w:left="994"/>
        <w:rPr>
          <w:rFonts w:asciiTheme="minorHAnsi" w:hAnsiTheme="minorHAnsi" w:cstheme="minorHAnsi"/>
          <w:szCs w:val="22"/>
          <w:highlight w:val="yellow"/>
        </w:rPr>
      </w:pP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1" w:name="_Toc126921971"/>
      <w:bookmarkStart w:id="12"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11"/>
    </w:p>
    <w:p w14:paraId="77401A47" w14:textId="77777777" w:rsidR="00A86E43" w:rsidRDefault="00204CC9" w:rsidP="0088284C">
      <w:pPr>
        <w:pStyle w:val="Titre2"/>
        <w:rPr>
          <w:rFonts w:asciiTheme="minorHAnsi" w:hAnsiTheme="minorHAnsi"/>
          <w:sz w:val="22"/>
        </w:rPr>
      </w:pPr>
      <w:bookmarkStart w:id="13"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12"/>
      <w:bookmarkEnd w:id="13"/>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709C587E" w14:textId="5F7D7861" w:rsidR="005554F6" w:rsidRPr="00A86E43" w:rsidRDefault="00737942" w:rsidP="005554F6">
      <w:pPr>
        <w:pStyle w:val="v"/>
        <w:widowControl w:val="0"/>
        <w:spacing w:before="120" w:after="240"/>
        <w:ind w:left="556" w:firstLine="0"/>
        <w:rPr>
          <w:rFonts w:asciiTheme="minorHAnsi" w:hAnsiTheme="minorHAnsi" w:cstheme="minorHAnsi"/>
          <w:szCs w:val="22"/>
        </w:rPr>
      </w:pPr>
      <w:bookmarkStart w:id="14" w:name="_Toc392669632"/>
      <w:r w:rsidRPr="00A86E43">
        <w:rPr>
          <w:rFonts w:asciiTheme="minorHAnsi" w:hAnsiTheme="minorHAnsi" w:cstheme="minorHAnsi"/>
          <w:szCs w:val="22"/>
        </w:rPr>
        <w:t xml:space="preserve"> </w:t>
      </w:r>
      <w:r w:rsidR="005F0451" w:rsidRPr="00A86E43">
        <w:rPr>
          <w:rFonts w:asciiTheme="minorHAnsi" w:hAnsiTheme="minorHAnsi" w:cstheme="minorHAnsi"/>
          <w:szCs w:val="22"/>
        </w:rPr>
        <w:t xml:space="preserve">Le présent </w:t>
      </w:r>
      <w:r w:rsidR="005F0451" w:rsidRPr="00A86E43">
        <w:rPr>
          <w:rFonts w:asciiTheme="minorHAnsi" w:hAnsiTheme="minorHAnsi" w:cstheme="minorHAnsi"/>
          <w:smallCaps/>
          <w:szCs w:val="22"/>
        </w:rPr>
        <w:t>Contrat</w:t>
      </w:r>
      <w:r w:rsidR="005F0451" w:rsidRPr="00A86E43" w:rsidDel="005F0451">
        <w:rPr>
          <w:rFonts w:asciiTheme="minorHAnsi" w:hAnsiTheme="minorHAnsi" w:cstheme="minorHAnsi"/>
          <w:szCs w:val="22"/>
        </w:rPr>
        <w:t xml:space="preserve"> </w:t>
      </w:r>
      <w:r w:rsidR="005F0451" w:rsidRPr="00A86E43">
        <w:rPr>
          <w:rFonts w:asciiTheme="minorHAnsi" w:hAnsiTheme="minorHAnsi" w:cstheme="minorHAnsi"/>
          <w:szCs w:val="22"/>
        </w:rPr>
        <w:t xml:space="preserve">est un marché public mixte : il comprend une part forfaitaire </w:t>
      </w:r>
      <w:r>
        <w:rPr>
          <w:rFonts w:asciiTheme="minorHAnsi" w:hAnsiTheme="minorHAnsi" w:cstheme="minorHAnsi"/>
          <w:szCs w:val="22"/>
        </w:rPr>
        <w:t xml:space="preserve">exécutable en une seule fois </w:t>
      </w:r>
      <w:r w:rsidR="005F0451" w:rsidRPr="00A86E43">
        <w:rPr>
          <w:rFonts w:asciiTheme="minorHAnsi" w:hAnsiTheme="minorHAnsi" w:cstheme="minorHAnsi"/>
          <w:szCs w:val="22"/>
        </w:rPr>
        <w:t xml:space="preserve">et une part à commandes définies comme suit :  </w:t>
      </w:r>
    </w:p>
    <w:tbl>
      <w:tblPr>
        <w:tblStyle w:val="Grilledutableau"/>
        <w:tblW w:w="5993" w:type="dxa"/>
        <w:jc w:val="center"/>
        <w:tblLook w:val="04A0" w:firstRow="1" w:lastRow="0" w:firstColumn="1" w:lastColumn="0" w:noHBand="0" w:noVBand="1"/>
      </w:tblPr>
      <w:tblGrid>
        <w:gridCol w:w="1309"/>
        <w:gridCol w:w="4684"/>
      </w:tblGrid>
      <w:tr w:rsidR="001F7664" w:rsidRPr="00A86E43" w14:paraId="4247E9E0" w14:textId="77777777" w:rsidTr="00A86E43">
        <w:trPr>
          <w:jc w:val="center"/>
        </w:trPr>
        <w:tc>
          <w:tcPr>
            <w:tcW w:w="1210" w:type="dxa"/>
            <w:vAlign w:val="center"/>
          </w:tcPr>
          <w:p w14:paraId="38FBD33C" w14:textId="77777777" w:rsidR="001F7664" w:rsidRPr="00A86E43" w:rsidRDefault="001F7664" w:rsidP="000F52C5">
            <w:pPr>
              <w:pStyle w:val="v"/>
              <w:widowControl w:val="0"/>
              <w:spacing w:before="60" w:after="60"/>
              <w:ind w:left="0" w:firstLine="0"/>
              <w:jc w:val="left"/>
              <w:rPr>
                <w:rFonts w:asciiTheme="minorHAnsi" w:hAnsiTheme="minorHAnsi" w:cs="Arial"/>
              </w:rPr>
            </w:pPr>
            <w:r w:rsidRPr="00A86E43">
              <w:rPr>
                <w:rFonts w:asciiTheme="minorHAnsi" w:hAnsiTheme="minorHAnsi" w:cs="Arial"/>
              </w:rPr>
              <w:t>Part forfaitaire</w:t>
            </w:r>
          </w:p>
        </w:tc>
        <w:tc>
          <w:tcPr>
            <w:tcW w:w="4783" w:type="dxa"/>
            <w:vAlign w:val="center"/>
          </w:tcPr>
          <w:p w14:paraId="2FE36935" w14:textId="1D28F86F" w:rsidR="001F7664" w:rsidRPr="00A86E43" w:rsidRDefault="00737942" w:rsidP="000F52C5">
            <w:pPr>
              <w:pStyle w:val="v"/>
              <w:widowControl w:val="0"/>
              <w:spacing w:before="60" w:after="60"/>
              <w:ind w:left="0" w:firstLine="0"/>
              <w:jc w:val="left"/>
              <w:rPr>
                <w:rFonts w:asciiTheme="minorHAnsi" w:hAnsiTheme="minorHAnsi" w:cs="Arial"/>
                <w:highlight w:val="yellow"/>
              </w:rPr>
            </w:pPr>
            <w:r w:rsidRPr="00737942">
              <w:rPr>
                <w:rFonts w:asciiTheme="minorHAnsi" w:hAnsiTheme="minorHAnsi" w:cs="Arial"/>
              </w:rPr>
              <w:t>Achat et livraison de trois véhicules</w:t>
            </w:r>
          </w:p>
        </w:tc>
      </w:tr>
      <w:tr w:rsidR="001F7664" w:rsidRPr="00A86E43" w14:paraId="4731AB3D" w14:textId="77777777" w:rsidTr="00A86E43">
        <w:trPr>
          <w:jc w:val="center"/>
        </w:trPr>
        <w:tc>
          <w:tcPr>
            <w:tcW w:w="1210" w:type="dxa"/>
            <w:tcBorders>
              <w:bottom w:val="single" w:sz="4" w:space="0" w:color="auto"/>
            </w:tcBorders>
            <w:vAlign w:val="center"/>
          </w:tcPr>
          <w:p w14:paraId="5BE40520" w14:textId="77777777" w:rsidR="001F7664" w:rsidRPr="00A86E43" w:rsidRDefault="001F7664" w:rsidP="000F52C5">
            <w:pPr>
              <w:pStyle w:val="v"/>
              <w:widowControl w:val="0"/>
              <w:spacing w:before="60" w:after="60"/>
              <w:ind w:left="0" w:firstLine="0"/>
              <w:jc w:val="left"/>
              <w:rPr>
                <w:rFonts w:asciiTheme="minorHAnsi" w:hAnsiTheme="minorHAnsi" w:cs="Arial"/>
              </w:rPr>
            </w:pPr>
            <w:r w:rsidRPr="00A86E43">
              <w:rPr>
                <w:rFonts w:asciiTheme="minorHAnsi" w:hAnsiTheme="minorHAnsi" w:cs="Arial"/>
              </w:rPr>
              <w:t>Part à commandes</w:t>
            </w:r>
          </w:p>
        </w:tc>
        <w:tc>
          <w:tcPr>
            <w:tcW w:w="4783" w:type="dxa"/>
            <w:tcBorders>
              <w:bottom w:val="single" w:sz="4" w:space="0" w:color="auto"/>
            </w:tcBorders>
            <w:vAlign w:val="center"/>
          </w:tcPr>
          <w:p w14:paraId="55A572CB" w14:textId="3C1EF376" w:rsidR="001F7664" w:rsidRPr="00A86E43" w:rsidRDefault="00737942" w:rsidP="000F52C5">
            <w:pPr>
              <w:pStyle w:val="v"/>
              <w:widowControl w:val="0"/>
              <w:spacing w:before="60" w:after="60"/>
              <w:ind w:left="0" w:firstLine="0"/>
              <w:jc w:val="left"/>
              <w:rPr>
                <w:rFonts w:asciiTheme="minorHAnsi" w:hAnsiTheme="minorHAnsi" w:cs="Arial"/>
                <w:highlight w:val="yellow"/>
              </w:rPr>
            </w:pPr>
            <w:r w:rsidRPr="005717AB">
              <w:rPr>
                <w:rFonts w:asciiTheme="minorHAnsi" w:hAnsiTheme="minorHAnsi" w:cs="Arial"/>
              </w:rPr>
              <w:t xml:space="preserve">Maintenance périodique (12 mois) </w:t>
            </w:r>
          </w:p>
        </w:tc>
      </w:tr>
    </w:tbl>
    <w:p w14:paraId="578326AA" w14:textId="77777777" w:rsidR="006730A3" w:rsidRPr="00A86E43" w:rsidRDefault="006730A3" w:rsidP="002F2D1F">
      <w:pPr>
        <w:pStyle w:val="v"/>
        <w:widowControl w:val="0"/>
        <w:spacing w:before="240" w:after="240"/>
        <w:ind w:left="556" w:firstLine="0"/>
        <w:rPr>
          <w:rFonts w:asciiTheme="minorHAnsi" w:hAnsiTheme="minorHAnsi" w:cstheme="minorHAnsi"/>
          <w:szCs w:val="22"/>
        </w:rPr>
      </w:pPr>
      <w:r w:rsidRPr="00A86E43">
        <w:rPr>
          <w:rFonts w:asciiTheme="minorHAnsi" w:hAnsiTheme="minorHAnsi" w:cstheme="minorHAnsi"/>
          <w:szCs w:val="22"/>
        </w:rPr>
        <w:t xml:space="preserve">Les postes dits à bons de commande s’entendent au sens </w:t>
      </w:r>
      <w:r w:rsidR="00554974" w:rsidRPr="00551DD4">
        <w:rPr>
          <w:rFonts w:asciiTheme="minorHAnsi" w:hAnsiTheme="minorHAnsi" w:cstheme="minorHAnsi"/>
          <w:szCs w:val="22"/>
        </w:rPr>
        <w:t>des articles R. 2162-13 et R.2162-14 du CCP</w:t>
      </w:r>
      <w:r w:rsidR="00554974" w:rsidRPr="00A86E43">
        <w:rPr>
          <w:rFonts w:asciiTheme="minorHAnsi" w:hAnsiTheme="minorHAnsi" w:cstheme="minorHAnsi"/>
          <w:szCs w:val="22"/>
        </w:rPr>
        <w:t xml:space="preserve"> </w:t>
      </w:r>
      <w:r w:rsidR="00A246CE" w:rsidRPr="00A86E43">
        <w:rPr>
          <w:rFonts w:asciiTheme="minorHAnsi" w:hAnsiTheme="minorHAnsi" w:cstheme="minorHAnsi"/>
          <w:szCs w:val="22"/>
        </w:rPr>
        <w:t>et</w:t>
      </w:r>
      <w:r w:rsidRPr="00A86E43">
        <w:rPr>
          <w:rFonts w:asciiTheme="minorHAnsi" w:hAnsiTheme="minorHAnsi" w:cstheme="minorHAnsi"/>
          <w:szCs w:val="22"/>
        </w:rPr>
        <w:t xml:space="preserve"> s’exécutent au fur et à mesure de </w:t>
      </w:r>
      <w:r w:rsidR="00A246CE" w:rsidRPr="00A86E43">
        <w:rPr>
          <w:rFonts w:asciiTheme="minorHAnsi" w:hAnsiTheme="minorHAnsi" w:cstheme="minorHAnsi"/>
          <w:szCs w:val="22"/>
        </w:rPr>
        <w:t>l’émission de bons de commande.]</w:t>
      </w:r>
    </w:p>
    <w:p w14:paraId="17F522E8" w14:textId="77777777" w:rsidR="00E26D16" w:rsidRPr="00E26D16" w:rsidRDefault="00E26D16" w:rsidP="00E26D16">
      <w:pPr>
        <w:pStyle w:val="v"/>
        <w:widowControl w:val="0"/>
        <w:ind w:left="556" w:firstLine="0"/>
        <w:rPr>
          <w:rFonts w:asciiTheme="minorHAnsi" w:hAnsiTheme="minorHAnsi" w:cstheme="minorHAnsi"/>
          <w:sz w:val="16"/>
          <w:szCs w:val="22"/>
        </w:rPr>
      </w:pPr>
    </w:p>
    <w:p w14:paraId="32BD01F2" w14:textId="77777777" w:rsidR="000A6E96" w:rsidRPr="00A86E43" w:rsidRDefault="000A6E96" w:rsidP="00F72033">
      <w:pPr>
        <w:pStyle w:val="Titre2"/>
        <w:spacing w:before="120" w:after="60"/>
        <w:rPr>
          <w:rFonts w:asciiTheme="minorHAnsi" w:hAnsiTheme="minorHAnsi"/>
          <w:sz w:val="22"/>
        </w:rPr>
      </w:pPr>
      <w:bookmarkStart w:id="15" w:name="_Toc126921973"/>
      <w:r w:rsidRPr="00A86E43">
        <w:rPr>
          <w:rFonts w:asciiTheme="minorHAnsi" w:hAnsiTheme="minorHAnsi"/>
          <w:sz w:val="22"/>
        </w:rPr>
        <w:t>Durée</w:t>
      </w:r>
      <w:r w:rsidR="001E4CCB" w:rsidRPr="00A86E43">
        <w:rPr>
          <w:rFonts w:asciiTheme="minorHAnsi" w:hAnsiTheme="minorHAnsi"/>
          <w:sz w:val="22"/>
        </w:rPr>
        <w:t xml:space="preserve"> </w:t>
      </w:r>
      <w:bookmarkEnd w:id="14"/>
      <w:r w:rsidR="008A0752" w:rsidRPr="00A86E43">
        <w:rPr>
          <w:rFonts w:asciiTheme="minorHAnsi" w:hAnsiTheme="minorHAnsi"/>
          <w:sz w:val="22"/>
        </w:rPr>
        <w:t>du contrat</w:t>
      </w:r>
      <w:bookmarkEnd w:id="15"/>
    </w:p>
    <w:p w14:paraId="727A0274" w14:textId="5722C09F" w:rsidR="00413542" w:rsidRPr="00A86E43" w:rsidRDefault="00413542" w:rsidP="00413542">
      <w:pPr>
        <w:pStyle w:val="v"/>
        <w:widowControl w:val="0"/>
        <w:spacing w:before="120" w:after="120"/>
        <w:ind w:left="556" w:firstLine="0"/>
        <w:rPr>
          <w:rFonts w:asciiTheme="minorHAnsi" w:hAnsiTheme="minorHAnsi" w:cs="Arial"/>
        </w:rPr>
      </w:pPr>
    </w:p>
    <w:p w14:paraId="7B2EAE41" w14:textId="7F4C8EF5" w:rsidR="001E12A9" w:rsidRPr="00551DD4" w:rsidRDefault="001E12A9" w:rsidP="001E12A9">
      <w:pPr>
        <w:pStyle w:val="Titre2"/>
        <w:spacing w:before="120" w:after="60"/>
        <w:rPr>
          <w:rFonts w:asciiTheme="minorHAnsi" w:hAnsiTheme="minorHAnsi"/>
          <w:color w:val="FF0000"/>
          <w:sz w:val="22"/>
        </w:rPr>
      </w:pPr>
      <w:bookmarkStart w:id="16" w:name="_Toc126921974"/>
      <w:r w:rsidRPr="00551DD4">
        <w:rPr>
          <w:rFonts w:asciiTheme="minorHAnsi" w:hAnsiTheme="minorHAnsi"/>
          <w:color w:val="FF0000"/>
          <w:sz w:val="22"/>
        </w:rPr>
        <w:t>D</w:t>
      </w:r>
      <w:r w:rsidR="003B5A58" w:rsidRPr="00551DD4">
        <w:rPr>
          <w:rFonts w:asciiTheme="minorHAnsi" w:hAnsiTheme="minorHAnsi"/>
          <w:color w:val="FF0000"/>
          <w:sz w:val="22"/>
        </w:rPr>
        <w:t>éclenchement et d</w:t>
      </w:r>
      <w:r w:rsidRPr="00551DD4">
        <w:rPr>
          <w:rFonts w:asciiTheme="minorHAnsi" w:hAnsiTheme="minorHAnsi"/>
          <w:color w:val="FF0000"/>
          <w:sz w:val="22"/>
        </w:rPr>
        <w:t>élai d</w:t>
      </w:r>
      <w:r w:rsidR="00551DD4" w:rsidRPr="00551DD4">
        <w:rPr>
          <w:rFonts w:asciiTheme="minorHAnsi" w:hAnsiTheme="minorHAnsi"/>
          <w:color w:val="FF0000"/>
          <w:sz w:val="22"/>
        </w:rPr>
        <w:t>e livraison</w:t>
      </w:r>
      <w:r w:rsidR="004A099E" w:rsidRPr="00551DD4">
        <w:rPr>
          <w:rFonts w:asciiTheme="minorHAnsi" w:hAnsiTheme="minorHAnsi"/>
          <w:color w:val="FF0000"/>
          <w:sz w:val="22"/>
        </w:rPr>
        <w:t xml:space="preserve"> des fournitures</w:t>
      </w:r>
      <w:bookmarkEnd w:id="16"/>
    </w:p>
    <w:p w14:paraId="48DFE8F3" w14:textId="2AE3D0FC"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 xml:space="preserve">Le délai </w:t>
      </w:r>
      <w:r w:rsidR="003D00B0" w:rsidRPr="00A86E43">
        <w:rPr>
          <w:rFonts w:asciiTheme="minorHAnsi" w:hAnsiTheme="minorHAnsi" w:cs="Arial"/>
        </w:rPr>
        <w:t>de livraison des fournitures</w:t>
      </w:r>
      <w:r w:rsidRPr="00A86E43">
        <w:rPr>
          <w:rFonts w:asciiTheme="minorHAnsi" w:hAnsiTheme="minorHAnsi" w:cs="Arial"/>
        </w:rPr>
        <w:t xml:space="preserve"> </w:t>
      </w:r>
      <w:r w:rsidR="003D00B0" w:rsidRPr="00A86E43">
        <w:rPr>
          <w:rFonts w:asciiTheme="minorHAnsi" w:hAnsiTheme="minorHAnsi" w:cs="Arial"/>
        </w:rPr>
        <w:t>attend</w:t>
      </w:r>
      <w:r w:rsidR="00E326F3" w:rsidRPr="00A86E43">
        <w:rPr>
          <w:rFonts w:asciiTheme="minorHAnsi" w:hAnsiTheme="minorHAnsi" w:cs="Arial"/>
        </w:rPr>
        <w:t xml:space="preserve">ues au titre </w:t>
      </w:r>
      <w:proofErr w:type="gramStart"/>
      <w:r w:rsidR="00E326F3" w:rsidRPr="00A86E43">
        <w:rPr>
          <w:rFonts w:asciiTheme="minorHAnsi" w:hAnsiTheme="minorHAnsi" w:cs="Arial"/>
        </w:rPr>
        <w:t xml:space="preserve">du </w:t>
      </w:r>
      <w:r w:rsidR="00291F65">
        <w:rPr>
          <w:rFonts w:asciiTheme="minorHAnsi" w:hAnsiTheme="minorHAnsi" w:cs="Arial"/>
          <w:smallCaps/>
        </w:rPr>
        <w:t xml:space="preserve"> </w:t>
      </w:r>
      <w:r w:rsidR="005E4E1E" w:rsidRPr="00A86E43">
        <w:rPr>
          <w:rFonts w:asciiTheme="minorHAnsi" w:hAnsiTheme="minorHAnsi" w:cs="Arial"/>
          <w:smallCaps/>
        </w:rPr>
        <w:t>Poste</w:t>
      </w:r>
      <w:proofErr w:type="gramEnd"/>
      <w:r w:rsidR="005E4E1E" w:rsidRPr="00A86E43">
        <w:rPr>
          <w:rFonts w:asciiTheme="minorHAnsi" w:hAnsiTheme="minorHAnsi" w:cs="Arial"/>
          <w:smallCaps/>
        </w:rPr>
        <w:t xml:space="preserve"> </w:t>
      </w:r>
      <w:ins w:id="17" w:author="Thioro SARR" w:date="2026-02-11T11:02:00Z">
        <w:r w:rsidR="00291F65">
          <w:rPr>
            <w:rFonts w:asciiTheme="minorHAnsi" w:hAnsiTheme="minorHAnsi" w:cs="Arial"/>
            <w:smallCaps/>
            <w:highlight w:val="yellow"/>
          </w:rPr>
          <w:t>1</w:t>
        </w:r>
      </w:ins>
      <w:r w:rsidR="003D00B0" w:rsidRPr="00A86E43">
        <w:rPr>
          <w:rFonts w:asciiTheme="minorHAnsi" w:hAnsiTheme="minorHAnsi" w:cs="Arial"/>
          <w:smallCaps/>
        </w:rPr>
        <w:t xml:space="preserve"> </w:t>
      </w:r>
      <w:r w:rsidR="003D00B0" w:rsidRPr="00A86E43">
        <w:rPr>
          <w:rFonts w:asciiTheme="minorHAnsi" w:hAnsiTheme="minorHAnsi" w:cs="Arial"/>
        </w:rPr>
        <w:t>du</w:t>
      </w:r>
      <w:r w:rsidR="003D00B0" w:rsidRPr="00A86E43">
        <w:rPr>
          <w:rFonts w:asciiTheme="minorHAnsi" w:hAnsiTheme="minorHAnsi" w:cs="Arial"/>
          <w:smallCaps/>
        </w:rPr>
        <w:t xml:space="preserve"> contrat</w:t>
      </w:r>
      <w:ins w:id="18" w:author="Thioro SARR" w:date="2026-02-11T11:02:00Z">
        <w:r w:rsidR="00291F65">
          <w:rPr>
            <w:rFonts w:asciiTheme="minorHAnsi" w:hAnsiTheme="minorHAnsi" w:cs="Arial"/>
            <w:smallCaps/>
          </w:rPr>
          <w:t xml:space="preserve"> </w:t>
        </w:r>
        <w:r w:rsidR="00291F65">
          <w:rPr>
            <w:rFonts w:asciiTheme="minorHAnsi" w:hAnsiTheme="minorHAnsi" w:cs="Arial"/>
          </w:rPr>
          <w:t xml:space="preserve"> </w:t>
        </w:r>
      </w:ins>
      <w:r w:rsidR="00B30BC2" w:rsidRPr="00A86E43">
        <w:rPr>
          <w:rFonts w:asciiTheme="minorHAnsi" w:hAnsiTheme="minorHAnsi" w:cs="Arial"/>
        </w:rPr>
        <w:t xml:space="preserve">est fixé à </w:t>
      </w:r>
      <w:r w:rsidR="00B30BC2" w:rsidRPr="00A86E43">
        <w:rPr>
          <w:rFonts w:asciiTheme="minorHAnsi" w:hAnsiTheme="minorHAnsi" w:cs="Arial"/>
          <w:highlight w:val="yellow"/>
        </w:rPr>
        <w:t>XX</w:t>
      </w:r>
      <w:r w:rsidR="00B30BC2" w:rsidRPr="00A86E43">
        <w:rPr>
          <w:rFonts w:asciiTheme="minorHAnsi" w:hAnsiTheme="minorHAnsi" w:cs="Arial"/>
        </w:rPr>
        <w:t xml:space="preserve"> jours à compter de la date de notification du présent </w:t>
      </w:r>
      <w:r w:rsidR="00B30BC2" w:rsidRPr="00A86E43">
        <w:rPr>
          <w:rFonts w:asciiTheme="minorHAnsi" w:hAnsiTheme="minorHAnsi" w:cs="Arial"/>
          <w:smallCaps/>
        </w:rPr>
        <w:t>contrat</w:t>
      </w:r>
      <w:ins w:id="19" w:author="Thioro SARR" w:date="2026-02-11T11:03:00Z">
        <w:r w:rsidR="00291F65">
          <w:rPr>
            <w:rFonts w:asciiTheme="minorHAnsi" w:hAnsiTheme="minorHAnsi" w:cs="Arial"/>
          </w:rPr>
          <w:t xml:space="preserve"> </w:t>
        </w:r>
      </w:ins>
      <w:ins w:id="20" w:author="Thioro SARR" w:date="2026-02-11T11:04:00Z">
        <w:r w:rsidR="00291F65">
          <w:rPr>
            <w:rFonts w:asciiTheme="minorHAnsi" w:hAnsiTheme="minorHAnsi" w:cs="Arial"/>
          </w:rPr>
          <w:t xml:space="preserve">. </w:t>
        </w:r>
      </w:ins>
      <w:ins w:id="21" w:author="Thioro SARR" w:date="2026-02-11T11:03:00Z">
        <w:r w:rsidR="00291F65">
          <w:rPr>
            <w:rFonts w:asciiTheme="minorHAnsi" w:hAnsiTheme="minorHAnsi" w:cs="Arial"/>
          </w:rPr>
          <w:t>Le délai d’</w:t>
        </w:r>
      </w:ins>
      <w:ins w:id="22" w:author="Thioro SARR" w:date="2026-02-11T11:04:00Z">
        <w:r w:rsidR="00291F65">
          <w:rPr>
            <w:rFonts w:asciiTheme="minorHAnsi" w:hAnsiTheme="minorHAnsi" w:cs="Arial"/>
          </w:rPr>
          <w:t>exécution</w:t>
        </w:r>
      </w:ins>
      <w:ins w:id="23" w:author="Thioro SARR" w:date="2026-02-11T11:03:00Z">
        <w:r w:rsidR="00291F65">
          <w:rPr>
            <w:rFonts w:asciiTheme="minorHAnsi" w:hAnsiTheme="minorHAnsi" w:cs="Arial"/>
          </w:rPr>
          <w:t xml:space="preserve"> des prestations de maintenance </w:t>
        </w:r>
      </w:ins>
      <w:ins w:id="24" w:author="Thioro SARR" w:date="2026-02-11T11:04:00Z">
        <w:r w:rsidR="00291F65">
          <w:rPr>
            <w:rFonts w:asciiTheme="minorHAnsi" w:hAnsiTheme="minorHAnsi" w:cs="Arial"/>
          </w:rPr>
          <w:t xml:space="preserve">du Poste 2 du contrat </w:t>
        </w:r>
      </w:ins>
      <w:r w:rsidRPr="00A86E43">
        <w:rPr>
          <w:rFonts w:asciiTheme="minorHAnsi" w:hAnsiTheme="minorHAnsi" w:cs="Arial"/>
        </w:rPr>
        <w:t>sera précisé dans chaque bon de commande</w:t>
      </w:r>
      <w:r w:rsidR="00B30BC2" w:rsidRPr="00A86E43">
        <w:rPr>
          <w:rFonts w:asciiTheme="minorHAnsi" w:hAnsiTheme="minorHAnsi" w:cs="Arial"/>
        </w:rPr>
        <w:t>]</w:t>
      </w:r>
      <w:r w:rsidRPr="00A86E43">
        <w:rPr>
          <w:rFonts w:asciiTheme="minorHAnsi" w:hAnsiTheme="minorHAnsi" w:cs="Arial"/>
        </w:rPr>
        <w:t>.</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6CBF0E90" w14:textId="77777777" w:rsidR="00ED6301" w:rsidRPr="00A86E43" w:rsidRDefault="00ED6301" w:rsidP="00ED6301">
      <w:pPr>
        <w:pStyle w:val="Titre2"/>
        <w:spacing w:before="120" w:after="60"/>
        <w:rPr>
          <w:rFonts w:asciiTheme="minorHAnsi" w:hAnsiTheme="minorHAnsi"/>
          <w:sz w:val="22"/>
        </w:rPr>
      </w:pPr>
      <w:bookmarkStart w:id="25" w:name="_Toc126921975"/>
      <w:r w:rsidRPr="00A86E43">
        <w:rPr>
          <w:rFonts w:asciiTheme="minorHAnsi" w:hAnsiTheme="minorHAnsi"/>
          <w:sz w:val="22"/>
        </w:rPr>
        <w:t>Modalités de passation des bons de commande</w:t>
      </w:r>
      <w:bookmarkEnd w:id="25"/>
    </w:p>
    <w:p w14:paraId="789EAD0F" w14:textId="77777777" w:rsidR="00ED6301" w:rsidRPr="00A86E43" w:rsidRDefault="00ED6301" w:rsidP="00ED6301">
      <w:pPr>
        <w:pStyle w:val="v"/>
        <w:widowControl w:val="0"/>
        <w:spacing w:before="120"/>
        <w:ind w:left="556" w:firstLine="0"/>
        <w:rPr>
          <w:rFonts w:asciiTheme="minorHAnsi" w:hAnsiTheme="minorHAnsi" w:cs="Arial"/>
        </w:rPr>
      </w:pPr>
      <w:r w:rsidRPr="00A86E43">
        <w:rPr>
          <w:rFonts w:asciiTheme="minorHAnsi" w:hAnsiTheme="minorHAnsi" w:cs="Arial"/>
        </w:rPr>
        <w:t xml:space="preserve">Les bons de commande seront passés par </w:t>
      </w:r>
      <w:r w:rsidR="00CE73DB" w:rsidRPr="00CE73DB">
        <w:rPr>
          <w:rFonts w:asciiTheme="minorHAnsi" w:hAnsiTheme="minorHAnsi" w:cs="Arial"/>
          <w:smallCaps/>
        </w:rPr>
        <w:t>Expertise France</w:t>
      </w:r>
      <w:r w:rsidR="00A8561A" w:rsidRPr="00A86E43">
        <w:rPr>
          <w:rFonts w:asciiTheme="minorHAnsi" w:hAnsiTheme="minorHAnsi" w:cs="Arial"/>
        </w:rPr>
        <w:t xml:space="preserve"> </w:t>
      </w:r>
      <w:r w:rsidRPr="00A86E43">
        <w:rPr>
          <w:rFonts w:asciiTheme="minorHAnsi" w:hAnsiTheme="minorHAnsi" w:cs="Arial"/>
        </w:rPr>
        <w:t xml:space="preserve">en fonction de l’émergence </w:t>
      </w:r>
      <w:r w:rsidR="00A8561A" w:rsidRPr="00A86E43">
        <w:rPr>
          <w:rFonts w:asciiTheme="minorHAnsi" w:hAnsiTheme="minorHAnsi" w:cs="Arial"/>
        </w:rPr>
        <w:t xml:space="preserve">de </w:t>
      </w:r>
      <w:r w:rsidRPr="00A86E43">
        <w:rPr>
          <w:rFonts w:asciiTheme="minorHAnsi" w:hAnsiTheme="minorHAnsi" w:cs="Arial"/>
        </w:rPr>
        <w:t>ses besoins</w:t>
      </w:r>
      <w:r w:rsidR="00A8561A" w:rsidRPr="00A86E43">
        <w:rPr>
          <w:rFonts w:asciiTheme="minorHAnsi" w:hAnsiTheme="minorHAnsi" w:cs="Arial"/>
        </w:rPr>
        <w:t> :</w:t>
      </w:r>
    </w:p>
    <w:p w14:paraId="7A62174D" w14:textId="77777777" w:rsidR="00ED6301" w:rsidRPr="00A86E43" w:rsidRDefault="00312220" w:rsidP="00ED6301">
      <w:pPr>
        <w:pStyle w:val="v"/>
        <w:widowControl w:val="0"/>
        <w:spacing w:before="120"/>
        <w:ind w:left="567" w:firstLine="0"/>
        <w:rPr>
          <w:rFonts w:asciiTheme="minorHAnsi" w:hAnsiTheme="minorHAnsi" w:cs="Arial"/>
        </w:rPr>
      </w:pPr>
      <w:r w:rsidRPr="00A86E43">
        <w:rPr>
          <w:rFonts w:asciiTheme="minorHAnsi" w:hAnsiTheme="minorHAnsi" w:cs="Arial"/>
        </w:rPr>
        <w:t xml:space="preserve">Chaque bon de commande sera notifié par courrier électronique au </w:t>
      </w:r>
      <w:r w:rsidR="00AA21AB" w:rsidRPr="003A0706">
        <w:rPr>
          <w:rFonts w:asciiTheme="minorHAnsi" w:hAnsiTheme="minorHAnsi" w:cs="Arial"/>
          <w:smallCaps/>
        </w:rPr>
        <w:t>Contractant</w:t>
      </w:r>
      <w:r w:rsidRPr="00A86E43">
        <w:rPr>
          <w:rFonts w:asciiTheme="minorHAnsi" w:hAnsiTheme="minorHAnsi" w:cs="Arial"/>
          <w:smallCaps/>
        </w:rPr>
        <w:t xml:space="preserve"> </w:t>
      </w:r>
      <w:r w:rsidRPr="00A86E43">
        <w:rPr>
          <w:rFonts w:asciiTheme="minorHAnsi" w:hAnsiTheme="minorHAnsi" w:cs="Arial"/>
        </w:rPr>
        <w:t xml:space="preserve">au format défini en annexe du présent </w:t>
      </w:r>
      <w:r w:rsidRPr="00A86E43">
        <w:rPr>
          <w:rFonts w:asciiTheme="minorHAnsi" w:hAnsiTheme="minorHAnsi" w:cs="Arial"/>
          <w:smallCaps/>
        </w:rPr>
        <w:t xml:space="preserve">Contrat </w:t>
      </w:r>
      <w:r w:rsidRPr="00A86E43">
        <w:rPr>
          <w:rFonts w:asciiTheme="minorHAnsi" w:hAnsiTheme="minorHAnsi" w:cs="Arial"/>
        </w:rPr>
        <w:t>et indiquera clairement :</w:t>
      </w:r>
    </w:p>
    <w:p w14:paraId="2024D2BF" w14:textId="77777777" w:rsidR="00ED6301" w:rsidRPr="00A86E43" w:rsidRDefault="00ED6301" w:rsidP="00ED6301">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 xml:space="preserve">La référence du </w:t>
      </w:r>
      <w:r w:rsidRPr="00A86E43">
        <w:rPr>
          <w:rFonts w:asciiTheme="minorHAnsi" w:eastAsia="Times New Roman" w:hAnsiTheme="minorHAnsi" w:cs="Arial"/>
          <w:smallCaps/>
          <w:sz w:val="22"/>
        </w:rPr>
        <w:t>Contrat</w:t>
      </w:r>
      <w:r w:rsidRPr="00A86E43">
        <w:rPr>
          <w:rFonts w:asciiTheme="minorHAnsi" w:eastAsia="Times New Roman" w:hAnsiTheme="minorHAnsi" w:cs="Arial"/>
          <w:sz w:val="22"/>
        </w:rPr>
        <w:t xml:space="preserve"> et du </w:t>
      </w:r>
      <w:r w:rsidRPr="00A86E43">
        <w:rPr>
          <w:rFonts w:asciiTheme="minorHAnsi" w:eastAsia="Times New Roman" w:hAnsiTheme="minorHAnsi" w:cs="Arial"/>
          <w:smallCaps/>
          <w:sz w:val="22"/>
        </w:rPr>
        <w:t>Contrat principal,</w:t>
      </w:r>
    </w:p>
    <w:p w14:paraId="3FB5A0E9" w14:textId="77777777" w:rsidR="00ED6301" w:rsidRPr="00A86E43" w:rsidRDefault="00ED6301" w:rsidP="00ED6301">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La désignation de la prestation d’expertise commandée,</w:t>
      </w:r>
    </w:p>
    <w:p w14:paraId="35EAD4F9" w14:textId="77777777" w:rsidR="00ED6301" w:rsidRPr="00A86E43" w:rsidRDefault="00ED6301" w:rsidP="00ED6301">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 xml:space="preserve">Le montant du bon de commande et sa décomposition (quantité commandée </w:t>
      </w:r>
      <w:r w:rsidRPr="00A86E43">
        <w:rPr>
          <w:rFonts w:asciiTheme="minorHAnsi" w:eastAsia="Times New Roman" w:hAnsiTheme="minorHAnsi"/>
          <w:i/>
          <w:sz w:val="22"/>
        </w:rPr>
        <w:t>x</w:t>
      </w:r>
      <w:r w:rsidRPr="00A86E43">
        <w:rPr>
          <w:rFonts w:asciiTheme="minorHAnsi" w:eastAsia="Times New Roman" w:hAnsiTheme="minorHAnsi" w:cs="Arial"/>
          <w:sz w:val="22"/>
        </w:rPr>
        <w:t xml:space="preserve"> prix unitaire),</w:t>
      </w:r>
    </w:p>
    <w:p w14:paraId="0CF9357E" w14:textId="77777777" w:rsidR="00ED6301" w:rsidRPr="00A86E43" w:rsidRDefault="00ED6301" w:rsidP="00ED6301">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Le lieu d’exécution,</w:t>
      </w:r>
    </w:p>
    <w:p w14:paraId="4F85DEDE" w14:textId="77777777" w:rsidR="00ED6301" w:rsidRPr="00A86E43" w:rsidRDefault="00ED6301" w:rsidP="00ED6301">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La durée d’exécution.</w:t>
      </w:r>
    </w:p>
    <w:p w14:paraId="5DC3B80C" w14:textId="77777777" w:rsidR="00ED6301" w:rsidRPr="00A86E43" w:rsidRDefault="00ED6301" w:rsidP="00ED6301">
      <w:pPr>
        <w:pStyle w:val="v"/>
        <w:widowControl w:val="0"/>
        <w:spacing w:before="120"/>
        <w:ind w:left="556" w:firstLine="0"/>
        <w:rPr>
          <w:rFonts w:asciiTheme="minorHAnsi" w:hAnsiTheme="minorHAnsi" w:cstheme="minorHAnsi"/>
        </w:rPr>
      </w:pPr>
      <w:r w:rsidRPr="00A86E43">
        <w:rPr>
          <w:rFonts w:asciiTheme="minorHAnsi" w:hAnsiTheme="minorHAnsi" w:cstheme="minorHAnsi"/>
        </w:rPr>
        <w:t>Les bons de commande seront notifiés par courrie</w:t>
      </w:r>
      <w:r w:rsidR="00984461" w:rsidRPr="00A86E43">
        <w:rPr>
          <w:rFonts w:asciiTheme="minorHAnsi" w:hAnsiTheme="minorHAnsi" w:cstheme="minorHAnsi"/>
        </w:rPr>
        <w:t xml:space="preserve">r électronique </w:t>
      </w:r>
      <w:r w:rsidRPr="00A86E43">
        <w:rPr>
          <w:rFonts w:asciiTheme="minorHAnsi" w:hAnsiTheme="minorHAnsi" w:cstheme="minorHAnsi"/>
        </w:rPr>
        <w:t xml:space="preserve">au </w:t>
      </w:r>
      <w:r w:rsidR="00AA21AB" w:rsidRPr="003A0706">
        <w:rPr>
          <w:rFonts w:asciiTheme="minorHAnsi" w:hAnsiTheme="minorHAnsi" w:cstheme="minorHAnsi"/>
          <w:smallCaps/>
        </w:rPr>
        <w:t>Contractant</w:t>
      </w:r>
      <w:r w:rsidRPr="00A86E43">
        <w:rPr>
          <w:rFonts w:asciiTheme="minorHAnsi" w:hAnsiTheme="minorHAnsi" w:cstheme="minorHAnsi"/>
        </w:rPr>
        <w:t>.</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26" w:name="_Toc126921977"/>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26"/>
    </w:p>
    <w:p w14:paraId="45132ED0" w14:textId="77777777" w:rsidR="00E849ED" w:rsidRPr="00A86E43" w:rsidRDefault="00E849ED" w:rsidP="0041382E">
      <w:pPr>
        <w:pStyle w:val="Titre2"/>
        <w:spacing w:before="120" w:after="60"/>
        <w:rPr>
          <w:rFonts w:asciiTheme="minorHAnsi" w:hAnsiTheme="minorHAnsi"/>
          <w:sz w:val="22"/>
        </w:rPr>
      </w:pPr>
      <w:bookmarkStart w:id="27" w:name="_Toc392669634"/>
      <w:bookmarkStart w:id="28" w:name="_Toc524095228"/>
      <w:bookmarkStart w:id="29" w:name="_Toc126921978"/>
      <w:r w:rsidRPr="00A86E43">
        <w:rPr>
          <w:rFonts w:asciiTheme="minorHAnsi" w:hAnsiTheme="minorHAnsi"/>
          <w:sz w:val="22"/>
        </w:rPr>
        <w:lastRenderedPageBreak/>
        <w:t>Montant du contrat</w:t>
      </w:r>
      <w:bookmarkEnd w:id="27"/>
      <w:bookmarkEnd w:id="28"/>
      <w:bookmarkEnd w:id="29"/>
    </w:p>
    <w:p w14:paraId="37885B4A" w14:textId="0A92386A" w:rsidR="00796758" w:rsidRPr="00551DD4" w:rsidRDefault="00796758" w:rsidP="00551DD4">
      <w:pPr>
        <w:widowControl w:val="0"/>
        <w:numPr>
          <w:ilvl w:val="12"/>
          <w:numId w:val="0"/>
        </w:numPr>
        <w:overflowPunct w:val="0"/>
        <w:autoSpaceDE w:val="0"/>
        <w:autoSpaceDN w:val="0"/>
        <w:adjustRightInd w:val="0"/>
        <w:spacing w:line="240" w:lineRule="auto"/>
        <w:textAlignment w:val="baseline"/>
        <w:rPr>
          <w:rFonts w:asciiTheme="minorHAnsi" w:hAnsiTheme="minorHAnsi" w:cstheme="minorHAnsi"/>
          <w:sz w:val="22"/>
          <w:szCs w:val="22"/>
        </w:rPr>
      </w:pPr>
    </w:p>
    <w:tbl>
      <w:tblPr>
        <w:tblStyle w:val="Grilledutableau"/>
        <w:tblW w:w="9220" w:type="dxa"/>
        <w:tblInd w:w="556" w:type="dxa"/>
        <w:tblLook w:val="04A0" w:firstRow="1" w:lastRow="0" w:firstColumn="1" w:lastColumn="0" w:noHBand="0" w:noVBand="1"/>
      </w:tblPr>
      <w:tblGrid>
        <w:gridCol w:w="5676"/>
        <w:gridCol w:w="236"/>
        <w:gridCol w:w="3308"/>
      </w:tblGrid>
      <w:tr w:rsidR="00624291" w:rsidRPr="00A86E43" w14:paraId="01A7A57D" w14:textId="77777777" w:rsidTr="006A21B3">
        <w:trPr>
          <w:trHeight w:val="537"/>
        </w:trPr>
        <w:tc>
          <w:tcPr>
            <w:tcW w:w="5676" w:type="dxa"/>
            <w:vAlign w:val="center"/>
          </w:tcPr>
          <w:p w14:paraId="0522FC0E" w14:textId="77777777" w:rsidR="00624291" w:rsidRPr="00A86E43" w:rsidRDefault="00624291" w:rsidP="00EF1BFA">
            <w:pPr>
              <w:pStyle w:val="v"/>
              <w:widowControl w:val="0"/>
              <w:spacing w:before="60" w:after="60"/>
              <w:ind w:left="0" w:firstLine="0"/>
              <w:jc w:val="left"/>
              <w:rPr>
                <w:rFonts w:asciiTheme="minorHAnsi" w:hAnsiTheme="minorHAnsi" w:cstheme="minorHAnsi"/>
                <w:b/>
                <w:szCs w:val="22"/>
              </w:rPr>
            </w:pPr>
            <w:r w:rsidRPr="00A86E43">
              <w:rPr>
                <w:rFonts w:asciiTheme="minorHAnsi" w:hAnsiTheme="minorHAnsi" w:cstheme="minorHAnsi"/>
                <w:b/>
                <w:szCs w:val="22"/>
              </w:rPr>
              <w:t>POSTES</w:t>
            </w:r>
          </w:p>
        </w:tc>
        <w:tc>
          <w:tcPr>
            <w:tcW w:w="3544" w:type="dxa"/>
            <w:gridSpan w:val="2"/>
            <w:vAlign w:val="center"/>
          </w:tcPr>
          <w:p w14:paraId="2A2C5438" w14:textId="77777777" w:rsidR="00624291" w:rsidRPr="00A86E43" w:rsidRDefault="00624291" w:rsidP="00EF1BFA">
            <w:pPr>
              <w:pStyle w:val="v"/>
              <w:widowControl w:val="0"/>
              <w:spacing w:before="60" w:after="60"/>
              <w:ind w:left="0" w:firstLine="0"/>
              <w:jc w:val="center"/>
              <w:rPr>
                <w:rFonts w:asciiTheme="minorHAnsi" w:hAnsiTheme="minorHAnsi" w:cstheme="minorHAnsi"/>
                <w:b/>
                <w:szCs w:val="22"/>
                <w:highlight w:val="yellow"/>
              </w:rPr>
            </w:pPr>
            <w:r w:rsidRPr="00A86E43">
              <w:rPr>
                <w:rFonts w:asciiTheme="minorHAnsi" w:hAnsiTheme="minorHAnsi" w:cstheme="minorHAnsi"/>
                <w:b/>
                <w:szCs w:val="22"/>
                <w:highlight w:val="yellow"/>
              </w:rPr>
              <w:t>MONTANTS</w:t>
            </w:r>
          </w:p>
        </w:tc>
      </w:tr>
      <w:tr w:rsidR="00624291" w:rsidRPr="00A86E43" w14:paraId="3FB9CC5C" w14:textId="77777777" w:rsidTr="006A21B3">
        <w:tc>
          <w:tcPr>
            <w:tcW w:w="5676" w:type="dxa"/>
            <w:vAlign w:val="center"/>
          </w:tcPr>
          <w:p w14:paraId="17846848" w14:textId="77777777" w:rsidR="00624291" w:rsidRPr="00A86E43" w:rsidRDefault="00624291" w:rsidP="00CC15CE">
            <w:pPr>
              <w:pStyle w:val="v"/>
              <w:widowControl w:val="0"/>
              <w:spacing w:before="60" w:after="60"/>
              <w:ind w:left="0" w:firstLine="0"/>
              <w:jc w:val="left"/>
              <w:rPr>
                <w:rFonts w:asciiTheme="minorHAnsi" w:hAnsiTheme="minorHAnsi" w:cstheme="minorHAnsi"/>
                <w:szCs w:val="22"/>
              </w:rPr>
            </w:pPr>
            <w:r w:rsidRPr="00A86E43">
              <w:rPr>
                <w:rFonts w:asciiTheme="minorHAnsi" w:hAnsiTheme="minorHAnsi" w:cstheme="minorHAnsi"/>
                <w:szCs w:val="22"/>
              </w:rPr>
              <w:t>Part forfaitaire</w:t>
            </w:r>
          </w:p>
        </w:tc>
        <w:tc>
          <w:tcPr>
            <w:tcW w:w="3544" w:type="dxa"/>
            <w:gridSpan w:val="2"/>
            <w:vAlign w:val="center"/>
          </w:tcPr>
          <w:p w14:paraId="4DA14AA7" w14:textId="77777777" w:rsidR="00624291" w:rsidRPr="00A86E43" w:rsidRDefault="00624291" w:rsidP="00EF1BFA">
            <w:pPr>
              <w:pStyle w:val="v"/>
              <w:widowControl w:val="0"/>
              <w:spacing w:before="60" w:after="60"/>
              <w:ind w:left="0" w:firstLine="0"/>
              <w:jc w:val="right"/>
              <w:rPr>
                <w:rFonts w:asciiTheme="minorHAnsi" w:hAnsiTheme="minorHAnsi" w:cstheme="minorHAnsi"/>
                <w:szCs w:val="22"/>
                <w:highlight w:val="yellow"/>
              </w:rPr>
            </w:pPr>
            <w:r w:rsidRPr="00A86E43">
              <w:rPr>
                <w:rFonts w:asciiTheme="minorHAnsi" w:hAnsiTheme="minorHAnsi" w:cstheme="minorHAnsi"/>
                <w:szCs w:val="22"/>
                <w:highlight w:val="yellow"/>
              </w:rPr>
              <w:t>€ HT (hors taxe)</w:t>
            </w:r>
          </w:p>
        </w:tc>
      </w:tr>
      <w:tr w:rsidR="00624291" w:rsidRPr="00A86E43" w14:paraId="46BFFFC0" w14:textId="77777777" w:rsidTr="006A21B3">
        <w:tc>
          <w:tcPr>
            <w:tcW w:w="5676" w:type="dxa"/>
            <w:vAlign w:val="center"/>
          </w:tcPr>
          <w:p w14:paraId="55E1C5EE" w14:textId="77777777" w:rsidR="00624291" w:rsidRPr="00A86E43" w:rsidRDefault="00624291" w:rsidP="00CC15CE">
            <w:pPr>
              <w:pStyle w:val="v"/>
              <w:widowControl w:val="0"/>
              <w:spacing w:before="60" w:after="60"/>
              <w:ind w:left="0" w:firstLine="0"/>
              <w:jc w:val="left"/>
              <w:rPr>
                <w:rFonts w:asciiTheme="minorHAnsi" w:hAnsiTheme="minorHAnsi" w:cstheme="minorHAnsi"/>
                <w:szCs w:val="22"/>
              </w:rPr>
            </w:pPr>
            <w:r w:rsidRPr="00A86E43">
              <w:rPr>
                <w:rFonts w:asciiTheme="minorHAnsi" w:hAnsiTheme="minorHAnsi" w:cstheme="minorHAnsi"/>
                <w:szCs w:val="22"/>
              </w:rPr>
              <w:t xml:space="preserve">Montant maximal de la part à commande </w:t>
            </w:r>
          </w:p>
        </w:tc>
        <w:tc>
          <w:tcPr>
            <w:tcW w:w="3544" w:type="dxa"/>
            <w:gridSpan w:val="2"/>
            <w:vAlign w:val="center"/>
          </w:tcPr>
          <w:p w14:paraId="51731380" w14:textId="77777777" w:rsidR="00624291" w:rsidRPr="00A86E43" w:rsidRDefault="00624291" w:rsidP="00EF1BFA">
            <w:pPr>
              <w:pStyle w:val="v"/>
              <w:widowControl w:val="0"/>
              <w:spacing w:before="60" w:after="60"/>
              <w:ind w:left="0" w:firstLine="0"/>
              <w:jc w:val="right"/>
              <w:rPr>
                <w:rFonts w:asciiTheme="minorHAnsi" w:hAnsiTheme="minorHAnsi" w:cstheme="minorHAnsi"/>
                <w:szCs w:val="22"/>
                <w:highlight w:val="yellow"/>
              </w:rPr>
            </w:pPr>
            <w:r w:rsidRPr="00A86E43">
              <w:rPr>
                <w:rFonts w:asciiTheme="minorHAnsi" w:hAnsiTheme="minorHAnsi" w:cstheme="minorHAnsi"/>
                <w:szCs w:val="22"/>
                <w:highlight w:val="yellow"/>
              </w:rPr>
              <w:t>€ HT (hors taxe)</w:t>
            </w:r>
          </w:p>
        </w:tc>
      </w:tr>
      <w:tr w:rsidR="00796758" w:rsidRPr="00A86E43" w14:paraId="064AF38A" w14:textId="77777777" w:rsidTr="006A21B3">
        <w:tc>
          <w:tcPr>
            <w:tcW w:w="5676" w:type="dxa"/>
            <w:tcBorders>
              <w:left w:val="nil"/>
              <w:right w:val="nil"/>
            </w:tcBorders>
            <w:vAlign w:val="center"/>
          </w:tcPr>
          <w:p w14:paraId="4EC331F4" w14:textId="77777777" w:rsidR="00796758" w:rsidRPr="00A86E43" w:rsidRDefault="00796758" w:rsidP="00EF1BFA">
            <w:pPr>
              <w:pStyle w:val="v"/>
              <w:widowControl w:val="0"/>
              <w:spacing w:before="60" w:after="60"/>
              <w:ind w:left="0" w:firstLine="0"/>
              <w:jc w:val="left"/>
              <w:rPr>
                <w:rFonts w:asciiTheme="minorHAnsi" w:hAnsiTheme="minorHAnsi" w:cstheme="minorHAnsi"/>
                <w:szCs w:val="22"/>
                <w:highlight w:val="yellow"/>
              </w:rPr>
            </w:pPr>
          </w:p>
        </w:tc>
        <w:tc>
          <w:tcPr>
            <w:tcW w:w="236" w:type="dxa"/>
            <w:tcBorders>
              <w:left w:val="nil"/>
              <w:right w:val="nil"/>
            </w:tcBorders>
            <w:vAlign w:val="center"/>
          </w:tcPr>
          <w:p w14:paraId="3160493D" w14:textId="77777777" w:rsidR="00796758" w:rsidRPr="00A86E43" w:rsidRDefault="00796758" w:rsidP="00EF1BFA">
            <w:pPr>
              <w:pStyle w:val="v"/>
              <w:widowControl w:val="0"/>
              <w:spacing w:before="60" w:after="60"/>
              <w:ind w:left="0" w:firstLine="0"/>
              <w:jc w:val="right"/>
              <w:rPr>
                <w:rFonts w:asciiTheme="minorHAnsi" w:hAnsiTheme="minorHAnsi" w:cstheme="minorHAnsi"/>
                <w:szCs w:val="22"/>
                <w:highlight w:val="yellow"/>
              </w:rPr>
            </w:pPr>
          </w:p>
        </w:tc>
        <w:tc>
          <w:tcPr>
            <w:tcW w:w="3308" w:type="dxa"/>
            <w:tcBorders>
              <w:left w:val="nil"/>
              <w:right w:val="nil"/>
            </w:tcBorders>
            <w:vAlign w:val="center"/>
          </w:tcPr>
          <w:p w14:paraId="55E67CB4" w14:textId="77777777" w:rsidR="00796758" w:rsidRPr="00A86E43" w:rsidRDefault="00796758" w:rsidP="00EF1BFA">
            <w:pPr>
              <w:pStyle w:val="v"/>
              <w:widowControl w:val="0"/>
              <w:spacing w:before="60" w:after="60"/>
              <w:ind w:left="0" w:firstLine="0"/>
              <w:jc w:val="center"/>
              <w:rPr>
                <w:rFonts w:asciiTheme="minorHAnsi" w:hAnsiTheme="minorHAnsi" w:cstheme="minorHAnsi"/>
                <w:szCs w:val="22"/>
                <w:highlight w:val="yellow"/>
              </w:rPr>
            </w:pPr>
          </w:p>
        </w:tc>
      </w:tr>
      <w:tr w:rsidR="00796758" w:rsidRPr="00A86E43" w14:paraId="337396B4" w14:textId="77777777" w:rsidTr="006A21B3">
        <w:tc>
          <w:tcPr>
            <w:tcW w:w="5676" w:type="dxa"/>
            <w:vAlign w:val="center"/>
          </w:tcPr>
          <w:p w14:paraId="046DA910" w14:textId="77777777" w:rsidR="00796758" w:rsidRPr="00A86E43" w:rsidRDefault="00796758" w:rsidP="00CC15CE">
            <w:pPr>
              <w:pStyle w:val="v"/>
              <w:widowControl w:val="0"/>
              <w:spacing w:before="60" w:after="60"/>
              <w:ind w:left="0" w:firstLine="0"/>
              <w:jc w:val="right"/>
              <w:rPr>
                <w:rFonts w:asciiTheme="minorHAnsi" w:hAnsiTheme="minorHAnsi" w:cstheme="minorHAnsi"/>
                <w:b/>
                <w:szCs w:val="22"/>
                <w:highlight w:val="yellow"/>
              </w:rPr>
            </w:pPr>
            <w:r w:rsidRPr="00A86E43">
              <w:rPr>
                <w:rFonts w:asciiTheme="minorHAnsi" w:hAnsiTheme="minorHAnsi" w:cstheme="minorHAnsi"/>
                <w:b/>
                <w:szCs w:val="22"/>
                <w:highlight w:val="yellow"/>
              </w:rPr>
              <w:t>MONTANT MAXIMAL DU CONTRAT</w:t>
            </w:r>
            <w:r w:rsidR="00CC15CE" w:rsidRPr="00A86E43">
              <w:rPr>
                <w:rFonts w:asciiTheme="minorHAnsi" w:hAnsiTheme="minorHAnsi" w:cstheme="minorHAnsi"/>
                <w:b/>
                <w:szCs w:val="22"/>
                <w:highlight w:val="yellow"/>
              </w:rPr>
              <w:br/>
            </w:r>
            <w:r w:rsidR="00624291" w:rsidRPr="00A86E43">
              <w:rPr>
                <w:rFonts w:asciiTheme="minorHAnsi" w:hAnsiTheme="minorHAnsi" w:cstheme="minorHAnsi"/>
                <w:b/>
                <w:szCs w:val="22"/>
                <w:highlight w:val="yellow"/>
              </w:rPr>
              <w:t>(PART FORFAITAIRE + PART A COMMANDES)</w:t>
            </w:r>
          </w:p>
        </w:tc>
        <w:tc>
          <w:tcPr>
            <w:tcW w:w="3544" w:type="dxa"/>
            <w:gridSpan w:val="2"/>
            <w:vAlign w:val="center"/>
          </w:tcPr>
          <w:p w14:paraId="7DFB7990" w14:textId="77777777" w:rsidR="00796758" w:rsidRPr="00A86E43" w:rsidRDefault="00796758" w:rsidP="00EF1BFA">
            <w:pPr>
              <w:pStyle w:val="v"/>
              <w:widowControl w:val="0"/>
              <w:spacing w:before="60" w:after="60"/>
              <w:ind w:left="0" w:firstLine="0"/>
              <w:jc w:val="right"/>
              <w:rPr>
                <w:rFonts w:asciiTheme="minorHAnsi" w:hAnsiTheme="minorHAnsi" w:cstheme="minorHAnsi"/>
                <w:szCs w:val="22"/>
                <w:highlight w:val="yellow"/>
              </w:rPr>
            </w:pPr>
            <w:r w:rsidRPr="00A86E43">
              <w:rPr>
                <w:rFonts w:asciiTheme="minorHAnsi" w:hAnsiTheme="minorHAnsi" w:cstheme="minorHAnsi"/>
                <w:szCs w:val="22"/>
                <w:highlight w:val="yellow"/>
              </w:rPr>
              <w:t>€ HT (hors taxe)</w:t>
            </w:r>
          </w:p>
        </w:tc>
      </w:tr>
    </w:tbl>
    <w:p w14:paraId="746947F0" w14:textId="77777777" w:rsidR="00624291" w:rsidRPr="00A86E43" w:rsidRDefault="00C94B45" w:rsidP="008C0849">
      <w:pPr>
        <w:widowControl w:val="0"/>
        <w:numPr>
          <w:ilvl w:val="12"/>
          <w:numId w:val="0"/>
        </w:numPr>
        <w:overflowPunct w:val="0"/>
        <w:autoSpaceDE w:val="0"/>
        <w:autoSpaceDN w:val="0"/>
        <w:adjustRightInd w:val="0"/>
        <w:spacing w:before="240" w:line="240" w:lineRule="auto"/>
        <w:ind w:left="561"/>
        <w:jc w:val="both"/>
        <w:textAlignment w:val="baseline"/>
        <w:rPr>
          <w:rFonts w:asciiTheme="minorHAnsi" w:eastAsia="Times New Roman" w:hAnsiTheme="minorHAnsi" w:cstheme="minorHAnsi"/>
          <w:sz w:val="22"/>
          <w:szCs w:val="22"/>
        </w:rPr>
      </w:pPr>
      <w:r w:rsidRPr="00A86E43">
        <w:rPr>
          <w:rFonts w:asciiTheme="minorHAnsi" w:hAnsiTheme="minorHAnsi" w:cstheme="minorHAnsi"/>
          <w:sz w:val="22"/>
          <w:szCs w:val="22"/>
        </w:rPr>
        <w:t xml:space="preserve">Le montant maximal du </w:t>
      </w:r>
      <w:r w:rsidRPr="00A86E43">
        <w:rPr>
          <w:rFonts w:asciiTheme="minorHAnsi" w:hAnsiTheme="minorHAnsi" w:cstheme="minorHAnsi"/>
          <w:smallCaps/>
          <w:sz w:val="22"/>
          <w:szCs w:val="22"/>
        </w:rPr>
        <w:t xml:space="preserve">contrat </w:t>
      </w:r>
      <w:r w:rsidRPr="00A86E43">
        <w:rPr>
          <w:rFonts w:asciiTheme="minorHAnsi" w:hAnsiTheme="minorHAnsi" w:cstheme="minorHAnsi"/>
          <w:sz w:val="22"/>
          <w:szCs w:val="22"/>
        </w:rPr>
        <w:t>correspond à la somme des prix des post</w:t>
      </w:r>
      <w:r w:rsidR="00643E40" w:rsidRPr="00A86E43">
        <w:rPr>
          <w:rFonts w:asciiTheme="minorHAnsi" w:hAnsiTheme="minorHAnsi" w:cstheme="minorHAnsi"/>
          <w:sz w:val="22"/>
          <w:szCs w:val="22"/>
        </w:rPr>
        <w:t>es forfaitaires et du montant maximal de la part</w:t>
      </w:r>
      <w:r w:rsidRPr="00A86E43">
        <w:rPr>
          <w:rFonts w:asciiTheme="minorHAnsi" w:hAnsiTheme="minorHAnsi" w:cstheme="minorHAnsi"/>
          <w:sz w:val="22"/>
          <w:szCs w:val="22"/>
        </w:rPr>
        <w:t xml:space="preserve"> à bons de commande.</w:t>
      </w:r>
    </w:p>
    <w:p w14:paraId="05F9A625" w14:textId="77777777" w:rsidR="005D0DA0" w:rsidRPr="00A86E43" w:rsidRDefault="005D0DA0" w:rsidP="008C0849">
      <w:pPr>
        <w:widowControl w:val="0"/>
        <w:numPr>
          <w:ilvl w:val="12"/>
          <w:numId w:val="0"/>
        </w:numPr>
        <w:overflowPunct w:val="0"/>
        <w:autoSpaceDE w:val="0"/>
        <w:autoSpaceDN w:val="0"/>
        <w:adjustRightInd w:val="0"/>
        <w:spacing w:before="240" w:line="240" w:lineRule="auto"/>
        <w:ind w:left="561"/>
        <w:jc w:val="both"/>
        <w:textAlignment w:val="baseline"/>
        <w:rPr>
          <w:rFonts w:asciiTheme="minorHAnsi" w:hAnsiTheme="minorHAnsi" w:cstheme="minorHAnsi"/>
          <w:sz w:val="22"/>
          <w:szCs w:val="22"/>
        </w:rPr>
      </w:pPr>
      <w:r w:rsidRPr="00A86E43">
        <w:rPr>
          <w:rFonts w:asciiTheme="minorHAnsi" w:hAnsiTheme="minorHAnsi" w:cstheme="minorHAnsi"/>
          <w:sz w:val="22"/>
          <w:szCs w:val="22"/>
        </w:rPr>
        <w:t>La part forfaitaire correspond au montant qu’</w:t>
      </w:r>
      <w:r w:rsidR="00CE73DB" w:rsidRPr="00CE73DB">
        <w:rPr>
          <w:rFonts w:asciiTheme="minorHAnsi" w:hAnsiTheme="minorHAnsi" w:cstheme="minorHAnsi"/>
          <w:smallCaps/>
          <w:sz w:val="22"/>
          <w:szCs w:val="22"/>
        </w:rPr>
        <w:t>Expertise France</w:t>
      </w:r>
      <w:r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s’engage à payer après validation sans réserve de l’ensemble des fournitures et/ou des prestations attendues (à l’exclusion des bons de commande). Le prix étant forfaitaire, il inclut l’ensemble des frais liés à l’exécution des prestations et/ou à la livraison des fournitures correspondantes.</w:t>
      </w:r>
    </w:p>
    <w:p w14:paraId="556798E8" w14:textId="77777777" w:rsidR="00796758" w:rsidRPr="00A86E43" w:rsidRDefault="00796758" w:rsidP="00964820">
      <w:pPr>
        <w:widowControl w:val="0"/>
        <w:numPr>
          <w:ilvl w:val="12"/>
          <w:numId w:val="0"/>
        </w:numPr>
        <w:overflowPunct w:val="0"/>
        <w:autoSpaceDE w:val="0"/>
        <w:autoSpaceDN w:val="0"/>
        <w:adjustRightInd w:val="0"/>
        <w:spacing w:before="240" w:after="120" w:line="240" w:lineRule="auto"/>
        <w:ind w:left="561"/>
        <w:jc w:val="both"/>
        <w:textAlignment w:val="baseline"/>
        <w:rPr>
          <w:rFonts w:asciiTheme="minorHAnsi" w:eastAsia="Times New Roman" w:hAnsiTheme="minorHAnsi" w:cstheme="minorHAnsi"/>
          <w:smallCaps/>
          <w:sz w:val="22"/>
          <w:szCs w:val="22"/>
        </w:rPr>
      </w:pPr>
      <w:r w:rsidRPr="00A86E43">
        <w:rPr>
          <w:rFonts w:asciiTheme="minorHAnsi" w:eastAsia="Times New Roman" w:hAnsiTheme="minorHAnsi" w:cstheme="minorHAnsi"/>
          <w:sz w:val="22"/>
          <w:szCs w:val="22"/>
        </w:rPr>
        <w:t>L</w:t>
      </w:r>
      <w:r w:rsidR="00C94B45" w:rsidRPr="00A86E43">
        <w:rPr>
          <w:rFonts w:asciiTheme="minorHAnsi" w:eastAsia="Times New Roman" w:hAnsiTheme="minorHAnsi" w:cstheme="minorHAnsi"/>
          <w:sz w:val="22"/>
          <w:szCs w:val="22"/>
        </w:rPr>
        <w:t xml:space="preserve">a part </w:t>
      </w:r>
      <w:r w:rsidRPr="00A86E43">
        <w:rPr>
          <w:rFonts w:asciiTheme="minorHAnsi" w:eastAsia="Times New Roman" w:hAnsiTheme="minorHAnsi" w:cstheme="minorHAnsi"/>
          <w:sz w:val="22"/>
          <w:szCs w:val="22"/>
        </w:rPr>
        <w:t xml:space="preserve">à bons de commande du présent </w:t>
      </w:r>
      <w:r w:rsidRPr="00A86E43">
        <w:rPr>
          <w:rFonts w:asciiTheme="minorHAnsi" w:eastAsia="Times New Roman" w:hAnsiTheme="minorHAnsi" w:cstheme="minorHAnsi"/>
          <w:smallCaps/>
          <w:sz w:val="22"/>
          <w:szCs w:val="22"/>
        </w:rPr>
        <w:t xml:space="preserve">Contrat </w:t>
      </w:r>
      <w:r w:rsidRPr="00A86E43">
        <w:rPr>
          <w:rFonts w:asciiTheme="minorHAnsi" w:eastAsia="Times New Roman" w:hAnsiTheme="minorHAnsi" w:cstheme="minorHAnsi"/>
          <w:sz w:val="22"/>
          <w:szCs w:val="22"/>
        </w:rPr>
        <w:t>ne comporte pas de montant</w:t>
      </w:r>
      <w:r w:rsidR="00C94B45" w:rsidRPr="00A86E43">
        <w:rPr>
          <w:rFonts w:asciiTheme="minorHAnsi" w:eastAsia="Times New Roman" w:hAnsiTheme="minorHAnsi" w:cstheme="minorHAnsi"/>
          <w:sz w:val="22"/>
          <w:szCs w:val="22"/>
        </w:rPr>
        <w:t>s</w:t>
      </w:r>
      <w:r w:rsidRPr="00A86E43">
        <w:rPr>
          <w:rFonts w:asciiTheme="minorHAnsi" w:eastAsia="Times New Roman" w:hAnsiTheme="minorHAnsi" w:cstheme="minorHAnsi"/>
          <w:sz w:val="22"/>
          <w:szCs w:val="22"/>
        </w:rPr>
        <w:t xml:space="preserve"> minimum. </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n’est donc engagée sur aucun niveau de commande minimal au titre des postes à bons de commande du présent </w:t>
      </w:r>
      <w:r w:rsidRPr="00A86E43">
        <w:rPr>
          <w:rFonts w:asciiTheme="minorHAnsi" w:eastAsia="Times New Roman" w:hAnsiTheme="minorHAnsi" w:cstheme="minorHAnsi"/>
          <w:smallCaps/>
          <w:sz w:val="22"/>
          <w:szCs w:val="22"/>
        </w:rPr>
        <w:t>Contrat.</w:t>
      </w:r>
    </w:p>
    <w:p w14:paraId="0261D05B" w14:textId="77777777" w:rsidR="00DE492A" w:rsidRPr="00A86E43" w:rsidRDefault="00DE492A" w:rsidP="009F0612">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eastAsia="Times New Roman" w:hAnsiTheme="minorHAnsi" w:cstheme="minorHAnsi"/>
          <w:smallCaps/>
          <w:sz w:val="22"/>
          <w:szCs w:val="22"/>
        </w:rPr>
      </w:pPr>
      <w:r w:rsidRPr="00A86E43">
        <w:rPr>
          <w:rFonts w:asciiTheme="minorHAnsi" w:hAnsiTheme="minorHAnsi" w:cstheme="minorHAnsi"/>
          <w:sz w:val="22"/>
          <w:szCs w:val="22"/>
        </w:rPr>
        <w:t>Le montant de chaque bon de commande correspond au montant qu’</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s’engage à payer après validation sans réserve de l’ensemble des fournitures et/ou des prestations correspondantes. Ce montant est calculé sur la base des prix unitaires indiqués au bordereau des prix unitaires ci-dessous appliqués aux quantités commandées. Il inclut l’ensemble des frais liés à l’exécution des prestations et à la livraison des fournitures correspondantes</w:t>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693"/>
        <w:gridCol w:w="2126"/>
      </w:tblGrid>
      <w:tr w:rsidR="00EE1C0C" w:rsidRPr="00A86E43" w14:paraId="42F799AC" w14:textId="77777777" w:rsidTr="00B75D63">
        <w:tc>
          <w:tcPr>
            <w:tcW w:w="2693" w:type="dxa"/>
            <w:vAlign w:val="center"/>
          </w:tcPr>
          <w:p w14:paraId="7D82DEE3" w14:textId="2B5D9457" w:rsidR="00EE1C0C" w:rsidRPr="00A86E43" w:rsidRDefault="00EE1C0C" w:rsidP="00B75D63">
            <w:pPr>
              <w:pStyle w:val="u"/>
              <w:widowControl w:val="0"/>
              <w:numPr>
                <w:ilvl w:val="12"/>
                <w:numId w:val="0"/>
              </w:numPr>
              <w:jc w:val="left"/>
              <w:rPr>
                <w:rFonts w:asciiTheme="minorHAnsi" w:hAnsiTheme="minorHAnsi" w:cstheme="minorHAnsi"/>
                <w:b/>
                <w:szCs w:val="22"/>
              </w:rPr>
            </w:pPr>
            <w:r w:rsidRPr="00A86E43">
              <w:rPr>
                <w:rFonts w:asciiTheme="minorHAnsi" w:hAnsiTheme="minorHAnsi" w:cstheme="minorHAnsi"/>
                <w:b/>
                <w:szCs w:val="22"/>
              </w:rPr>
              <w:t xml:space="preserve">Catégories de dépense du poste à bons de commande </w:t>
            </w:r>
            <w:ins w:id="30" w:author="Thioro SARR" w:date="2026-02-11T11:07:00Z">
              <w:r w:rsidR="00E47656">
                <w:rPr>
                  <w:rFonts w:asciiTheme="minorHAnsi" w:hAnsiTheme="minorHAnsi" w:cstheme="minorHAnsi"/>
                  <w:b/>
                  <w:szCs w:val="22"/>
                  <w:highlight w:val="yellow"/>
                </w:rPr>
                <w:t xml:space="preserve">(Maintenance) </w:t>
              </w:r>
            </w:ins>
          </w:p>
        </w:tc>
        <w:tc>
          <w:tcPr>
            <w:tcW w:w="2126" w:type="dxa"/>
            <w:vAlign w:val="center"/>
          </w:tcPr>
          <w:p w14:paraId="20ADB4A3" w14:textId="77777777" w:rsidR="00EE1C0C" w:rsidRPr="00A86E43" w:rsidRDefault="00EE1C0C" w:rsidP="00B75D63">
            <w:pPr>
              <w:pStyle w:val="u"/>
              <w:widowControl w:val="0"/>
              <w:numPr>
                <w:ilvl w:val="12"/>
                <w:numId w:val="0"/>
              </w:numPr>
              <w:jc w:val="center"/>
              <w:rPr>
                <w:rFonts w:asciiTheme="minorHAnsi" w:hAnsiTheme="minorHAnsi" w:cstheme="minorHAnsi"/>
                <w:b/>
                <w:szCs w:val="22"/>
              </w:rPr>
            </w:pPr>
            <w:r w:rsidRPr="00A86E43">
              <w:rPr>
                <w:rFonts w:asciiTheme="minorHAnsi" w:hAnsiTheme="minorHAnsi" w:cstheme="minorHAnsi"/>
                <w:b/>
                <w:szCs w:val="22"/>
              </w:rPr>
              <w:t xml:space="preserve">Prix unitaires </w:t>
            </w:r>
            <w:r w:rsidRPr="00A86E43">
              <w:rPr>
                <w:rFonts w:asciiTheme="minorHAnsi" w:hAnsiTheme="minorHAnsi" w:cstheme="minorHAnsi"/>
                <w:b/>
                <w:szCs w:val="22"/>
              </w:rPr>
              <w:br/>
              <w:t>€ HT</w:t>
            </w:r>
          </w:p>
        </w:tc>
      </w:tr>
      <w:tr w:rsidR="00EE1C0C" w:rsidRPr="00A86E43" w14:paraId="4A07D3D5" w14:textId="77777777" w:rsidTr="00B75D63">
        <w:tc>
          <w:tcPr>
            <w:tcW w:w="2693" w:type="dxa"/>
          </w:tcPr>
          <w:p w14:paraId="2FCF27C3" w14:textId="77777777" w:rsidR="00EE1C0C" w:rsidRPr="00A86E43" w:rsidRDefault="00EE1C0C" w:rsidP="00B75D63">
            <w:pPr>
              <w:pStyle w:val="u"/>
              <w:widowControl w:val="0"/>
              <w:numPr>
                <w:ilvl w:val="12"/>
                <w:numId w:val="0"/>
              </w:numPr>
              <w:jc w:val="right"/>
              <w:rPr>
                <w:rFonts w:asciiTheme="minorHAnsi" w:hAnsiTheme="minorHAnsi" w:cstheme="minorHAnsi"/>
                <w:szCs w:val="22"/>
                <w:highlight w:val="yellow"/>
              </w:rPr>
            </w:pPr>
          </w:p>
        </w:tc>
        <w:tc>
          <w:tcPr>
            <w:tcW w:w="2126" w:type="dxa"/>
            <w:vAlign w:val="center"/>
          </w:tcPr>
          <w:p w14:paraId="39353A3C" w14:textId="77777777" w:rsidR="00EE1C0C" w:rsidRPr="00A86E43" w:rsidRDefault="00EE1C0C" w:rsidP="00B75D63">
            <w:pPr>
              <w:pStyle w:val="u"/>
              <w:widowControl w:val="0"/>
              <w:numPr>
                <w:ilvl w:val="12"/>
                <w:numId w:val="0"/>
              </w:numPr>
              <w:jc w:val="center"/>
              <w:rPr>
                <w:rFonts w:asciiTheme="minorHAnsi" w:hAnsiTheme="minorHAnsi" w:cstheme="minorHAnsi"/>
                <w:szCs w:val="22"/>
                <w:highlight w:val="yellow"/>
              </w:rPr>
            </w:pPr>
          </w:p>
        </w:tc>
      </w:tr>
      <w:tr w:rsidR="00EE1C0C" w:rsidRPr="00A86E43" w14:paraId="6C75F8C7" w14:textId="77777777" w:rsidTr="00B75D63">
        <w:tc>
          <w:tcPr>
            <w:tcW w:w="2693" w:type="dxa"/>
          </w:tcPr>
          <w:p w14:paraId="29566986" w14:textId="77777777" w:rsidR="00EE1C0C" w:rsidRPr="00A86E43" w:rsidRDefault="00EE1C0C" w:rsidP="00B75D63">
            <w:pPr>
              <w:pStyle w:val="u"/>
              <w:widowControl w:val="0"/>
              <w:numPr>
                <w:ilvl w:val="12"/>
                <w:numId w:val="0"/>
              </w:numPr>
              <w:jc w:val="right"/>
              <w:rPr>
                <w:rFonts w:asciiTheme="minorHAnsi" w:hAnsiTheme="minorHAnsi" w:cstheme="minorHAnsi"/>
                <w:szCs w:val="22"/>
                <w:highlight w:val="yellow"/>
              </w:rPr>
            </w:pPr>
          </w:p>
        </w:tc>
        <w:tc>
          <w:tcPr>
            <w:tcW w:w="2126" w:type="dxa"/>
            <w:vAlign w:val="center"/>
          </w:tcPr>
          <w:p w14:paraId="731AF6AB" w14:textId="77777777" w:rsidR="00EE1C0C" w:rsidRPr="00A86E43" w:rsidRDefault="00EE1C0C" w:rsidP="00B75D63">
            <w:pPr>
              <w:pStyle w:val="u"/>
              <w:widowControl w:val="0"/>
              <w:numPr>
                <w:ilvl w:val="12"/>
                <w:numId w:val="0"/>
              </w:numPr>
              <w:jc w:val="center"/>
              <w:rPr>
                <w:rFonts w:asciiTheme="minorHAnsi" w:hAnsiTheme="minorHAnsi" w:cstheme="minorHAnsi"/>
                <w:szCs w:val="22"/>
                <w:highlight w:val="yellow"/>
              </w:rPr>
            </w:pPr>
          </w:p>
        </w:tc>
      </w:tr>
      <w:tr w:rsidR="00EE1C0C" w:rsidRPr="00A86E43" w14:paraId="1FCF25FB" w14:textId="77777777" w:rsidTr="00B75D63">
        <w:tc>
          <w:tcPr>
            <w:tcW w:w="2693" w:type="dxa"/>
          </w:tcPr>
          <w:p w14:paraId="04D5D179" w14:textId="77777777" w:rsidR="00EE1C0C" w:rsidRPr="00A86E43" w:rsidRDefault="00EE1C0C" w:rsidP="00B75D63">
            <w:pPr>
              <w:pStyle w:val="u"/>
              <w:widowControl w:val="0"/>
              <w:numPr>
                <w:ilvl w:val="12"/>
                <w:numId w:val="0"/>
              </w:numPr>
              <w:jc w:val="right"/>
              <w:rPr>
                <w:rFonts w:asciiTheme="minorHAnsi" w:hAnsiTheme="minorHAnsi" w:cstheme="minorHAnsi"/>
                <w:szCs w:val="22"/>
                <w:highlight w:val="yellow"/>
              </w:rPr>
            </w:pPr>
          </w:p>
        </w:tc>
        <w:tc>
          <w:tcPr>
            <w:tcW w:w="2126" w:type="dxa"/>
            <w:vAlign w:val="center"/>
          </w:tcPr>
          <w:p w14:paraId="19D1C715" w14:textId="77777777" w:rsidR="00EE1C0C" w:rsidRPr="00A86E43" w:rsidRDefault="00EE1C0C" w:rsidP="00B75D63">
            <w:pPr>
              <w:pStyle w:val="u"/>
              <w:widowControl w:val="0"/>
              <w:numPr>
                <w:ilvl w:val="12"/>
                <w:numId w:val="0"/>
              </w:numPr>
              <w:jc w:val="center"/>
              <w:rPr>
                <w:rFonts w:asciiTheme="minorHAnsi" w:hAnsiTheme="minorHAnsi" w:cstheme="minorHAnsi"/>
                <w:szCs w:val="22"/>
                <w:highlight w:val="yellow"/>
              </w:rPr>
            </w:pPr>
          </w:p>
        </w:tc>
      </w:tr>
    </w:tbl>
    <w:p w14:paraId="3D0E8AFB" w14:textId="77777777" w:rsidR="000A6D39" w:rsidRPr="00A86E43" w:rsidRDefault="000A6D39" w:rsidP="000A6D39">
      <w:pPr>
        <w:pStyle w:val="Titre2"/>
        <w:spacing w:before="120" w:after="60"/>
        <w:rPr>
          <w:rFonts w:asciiTheme="minorHAnsi" w:hAnsiTheme="minorHAnsi"/>
          <w:sz w:val="22"/>
        </w:rPr>
      </w:pPr>
      <w:bookmarkStart w:id="31" w:name="_Toc126921979"/>
      <w:bookmarkStart w:id="32" w:name="_Toc392669637"/>
      <w:r w:rsidRPr="00A86E43">
        <w:rPr>
          <w:rFonts w:asciiTheme="minorHAnsi" w:hAnsiTheme="minorHAnsi"/>
          <w:sz w:val="22"/>
        </w:rPr>
        <w:t>Forme des prix</w:t>
      </w:r>
      <w:bookmarkEnd w:id="31"/>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33" w:name="_Toc126921980"/>
      <w:r w:rsidRPr="00A86E43">
        <w:rPr>
          <w:rFonts w:asciiTheme="minorHAnsi" w:hAnsiTheme="minorHAnsi"/>
          <w:sz w:val="22"/>
        </w:rPr>
        <w:t>Avance</w:t>
      </w:r>
      <w:bookmarkEnd w:id="33"/>
    </w:p>
    <w:p w14:paraId="2F6D118C" w14:textId="77777777" w:rsidR="00AA21AB"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Aucune avance ne sera accordée.</w:t>
      </w:r>
    </w:p>
    <w:p w14:paraId="0646EE39" w14:textId="77777777" w:rsidR="002712EA" w:rsidRPr="00A86E43" w:rsidRDefault="002712EA" w:rsidP="002712EA">
      <w:pPr>
        <w:pStyle w:val="Titre2"/>
        <w:spacing w:before="120" w:after="60"/>
        <w:rPr>
          <w:rFonts w:asciiTheme="minorHAnsi" w:hAnsiTheme="minorHAnsi"/>
          <w:sz w:val="22"/>
        </w:rPr>
      </w:pPr>
      <w:bookmarkStart w:id="34" w:name="_Toc126921981"/>
      <w:r w:rsidRPr="00A86E43">
        <w:rPr>
          <w:rFonts w:asciiTheme="minorHAnsi" w:hAnsiTheme="minorHAnsi"/>
          <w:sz w:val="22"/>
        </w:rPr>
        <w:t>Modalités de paiement</w:t>
      </w:r>
      <w:bookmarkEnd w:id="34"/>
    </w:p>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77777777"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et chaque </w:t>
      </w:r>
      <w:r w:rsidRPr="00A86E43">
        <w:rPr>
          <w:rFonts w:asciiTheme="minorHAnsi" w:hAnsiTheme="minorHAnsi" w:cs="Arial"/>
        </w:rPr>
        <w:t xml:space="preserve">bon de commande 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lastRenderedPageBreak/>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35" w:name="_Toc126921982"/>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35"/>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36" w:name="_Toc126921983"/>
      <w:r w:rsidRPr="00A86E43">
        <w:rPr>
          <w:rFonts w:asciiTheme="minorHAnsi" w:hAnsiTheme="minorHAnsi"/>
          <w:sz w:val="22"/>
        </w:rPr>
        <w:t>Présentation des demandes de paiement</w:t>
      </w:r>
      <w:bookmarkEnd w:id="36"/>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proofErr w:type="gramStart"/>
      <w:r w:rsidRPr="00A86E43">
        <w:rPr>
          <w:rFonts w:asciiTheme="minorHAnsi" w:eastAsia="Times New Roman" w:hAnsiTheme="minorHAnsi" w:cs="Arial"/>
          <w:sz w:val="22"/>
        </w:rPr>
        <w:t>La  référence</w:t>
      </w:r>
      <w:proofErr w:type="gramEnd"/>
      <w:r w:rsidRPr="00A86E43">
        <w:rPr>
          <w:rFonts w:asciiTheme="minorHAnsi" w:eastAsia="Times New Roman" w:hAnsiTheme="minorHAnsi" w:cs="Arial"/>
          <w:sz w:val="22"/>
        </w:rPr>
        <w:t xml:space="preserv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lastRenderedPageBreak/>
        <w:t xml:space="preserve">La référence et l’intitulé du projet de coopération concerné (le cas échéant) </w:t>
      </w:r>
    </w:p>
    <w:p w14:paraId="0DD85C88"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w:t>
      </w:r>
      <w:proofErr w:type="gramStart"/>
      <w:r w:rsidRPr="00A86E43">
        <w:rPr>
          <w:rFonts w:asciiTheme="minorHAnsi" w:eastAsia="Times New Roman" w:hAnsiTheme="minorHAnsi" w:cstheme="minorHAnsi"/>
          <w:sz w:val="22"/>
        </w:rPr>
        <w:t>ou  fournitures</w:t>
      </w:r>
      <w:proofErr w:type="gramEnd"/>
      <w:r w:rsidRPr="00A86E43">
        <w:rPr>
          <w:rFonts w:asciiTheme="minorHAnsi" w:eastAsia="Times New Roman" w:hAnsiTheme="minorHAnsi" w:cstheme="minorHAnsi"/>
          <w:sz w:val="22"/>
        </w:rPr>
        <w:t xml:space="preserve">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Si la domiciliation des paiements du titulaire n’est pas portée sur les factures, il sera joint un relevé ou une attestation d’identité bancaire ou postale, ainsi que </w:t>
      </w:r>
      <w:proofErr w:type="gramStart"/>
      <w:r w:rsidRPr="00A86E43">
        <w:rPr>
          <w:rFonts w:asciiTheme="minorHAnsi" w:eastAsia="Times New Roman" w:hAnsiTheme="minorHAnsi" w:cstheme="minorHAnsi"/>
          <w:sz w:val="22"/>
        </w:rPr>
        <w:t>la fiche tiers</w:t>
      </w:r>
      <w:proofErr w:type="gramEnd"/>
      <w:r w:rsidRPr="00A86E43">
        <w:rPr>
          <w:rFonts w:asciiTheme="minorHAnsi" w:eastAsia="Times New Roman" w:hAnsiTheme="minorHAnsi" w:cstheme="minorHAnsi"/>
          <w:sz w:val="22"/>
        </w:rPr>
        <w:t xml:space="preserve">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37" w:name="_Toc126921984"/>
      <w:bookmarkStart w:id="38" w:name="_Toc344300189"/>
      <w:bookmarkEnd w:id="32"/>
      <w:r w:rsidRPr="00A86E43">
        <w:rPr>
          <w:rFonts w:asciiTheme="minorHAnsi" w:hAnsiTheme="minorHAnsi"/>
          <w:sz w:val="22"/>
        </w:rPr>
        <w:t>Virement bancaire</w:t>
      </w:r>
      <w:bookmarkEnd w:id="37"/>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w:t>
      </w:r>
      <w:proofErr w:type="gramStart"/>
      <w:r w:rsidR="00752055" w:rsidRPr="00A86E43">
        <w:rPr>
          <w:rFonts w:asciiTheme="minorHAnsi" w:hAnsiTheme="minorHAnsi" w:cs="Arial"/>
          <w:szCs w:val="22"/>
        </w:rPr>
        <w:t>la fiche tiers</w:t>
      </w:r>
      <w:proofErr w:type="gramEnd"/>
      <w:r w:rsidR="00752055" w:rsidRPr="00A86E43">
        <w:rPr>
          <w:rFonts w:asciiTheme="minorHAnsi" w:hAnsiTheme="minorHAnsi" w:cs="Arial"/>
          <w:szCs w:val="22"/>
        </w:rPr>
        <w:t>.</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39" w:name="_Toc12692198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38"/>
      <w:bookmarkEnd w:id="39"/>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40" w:name="_Toc392669638"/>
      <w:bookmarkStart w:id="41" w:name="_Toc126921986"/>
      <w:r w:rsidRPr="00A86E43">
        <w:rPr>
          <w:rFonts w:asciiTheme="minorHAnsi" w:hAnsiTheme="minorHAnsi"/>
          <w:sz w:val="22"/>
          <w:szCs w:val="22"/>
        </w:rPr>
        <w:t>Impôts et taxes</w:t>
      </w:r>
      <w:bookmarkEnd w:id="40"/>
      <w:bookmarkEnd w:id="41"/>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42"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42"/>
    </w:p>
    <w:p w14:paraId="47340EBA" w14:textId="77777777" w:rsidR="00F72033" w:rsidRPr="00A86E43" w:rsidRDefault="000243D6" w:rsidP="00A1761D">
      <w:pPr>
        <w:pStyle w:val="Titre2"/>
        <w:jc w:val="both"/>
        <w:rPr>
          <w:rFonts w:asciiTheme="minorHAnsi" w:hAnsiTheme="minorHAnsi" w:cstheme="minorHAnsi"/>
          <w:sz w:val="22"/>
          <w:szCs w:val="22"/>
        </w:rPr>
      </w:pPr>
      <w:bookmarkStart w:id="43" w:name="_Toc390691469"/>
      <w:bookmarkStart w:id="44" w:name="_Toc392669640"/>
      <w:bookmarkStart w:id="45"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43"/>
      <w:bookmarkEnd w:id="44"/>
      <w:bookmarkEnd w:id="45"/>
    </w:p>
    <w:p w14:paraId="3325C3B9" w14:textId="490F697F"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5A362A" w:rsidRPr="00A86E43">
        <w:rPr>
          <w:rFonts w:asciiTheme="minorHAnsi" w:hAnsiTheme="minorHAnsi" w:cstheme="minorHAnsi"/>
          <w:szCs w:val="22"/>
        </w:rPr>
        <w:t>/</w:t>
      </w:r>
      <w:del w:id="46" w:author="Thioro SARR" w:date="2026-02-11T11:10:00Z">
        <w:r w:rsidR="005A362A" w:rsidRPr="00A86E43" w:rsidDel="00E47656">
          <w:rPr>
            <w:rFonts w:asciiTheme="minorHAnsi" w:hAnsiTheme="minorHAnsi" w:cstheme="minorHAnsi"/>
            <w:szCs w:val="22"/>
          </w:rPr>
          <w:delText>TIC/PI</w:delText>
        </w:r>
      </w:del>
      <w:r w:rsidRPr="00A86E43">
        <w:rPr>
          <w:rFonts w:asciiTheme="minorHAnsi" w:hAnsiTheme="minorHAnsi" w:cstheme="minorHAnsi"/>
          <w:szCs w:val="22"/>
        </w:rPr>
        <w:t>, les opérations de vérification seront effectuées par :</w:t>
      </w:r>
    </w:p>
    <w:p w14:paraId="4AD254FE" w14:textId="77777777" w:rsidR="00D00B3A" w:rsidRPr="00A86E43" w:rsidRDefault="00F766D6" w:rsidP="00A1761D">
      <w:pPr>
        <w:pStyle w:val="u"/>
        <w:widowControl w:val="0"/>
        <w:numPr>
          <w:ilvl w:val="0"/>
          <w:numId w:val="11"/>
        </w:numPr>
        <w:rPr>
          <w:rFonts w:asciiTheme="minorHAnsi" w:hAnsiTheme="minorHAnsi" w:cstheme="minorHAnsi"/>
          <w:szCs w:val="22"/>
        </w:rPr>
      </w:pPr>
      <w:proofErr w:type="gramStart"/>
      <w:r w:rsidRPr="00A86E43">
        <w:rPr>
          <w:rFonts w:asciiTheme="minorHAnsi" w:hAnsiTheme="minorHAnsi" w:cstheme="minorHAnsi"/>
          <w:szCs w:val="22"/>
        </w:rPr>
        <w:t>le</w:t>
      </w:r>
      <w:proofErr w:type="gramEnd"/>
      <w:r w:rsidRPr="00A86E43">
        <w:rPr>
          <w:rFonts w:asciiTheme="minorHAnsi" w:hAnsiTheme="minorHAnsi" w:cstheme="minorHAnsi"/>
          <w:szCs w:val="22"/>
        </w:rPr>
        <w:t xml:space="preserve"> </w:t>
      </w:r>
      <w:r w:rsidR="00127A5B" w:rsidRPr="00A86E43">
        <w:rPr>
          <w:rFonts w:asciiTheme="minorHAnsi" w:hAnsiTheme="minorHAnsi" w:cstheme="minorHAnsi"/>
          <w:szCs w:val="22"/>
          <w:highlight w:val="yellow"/>
        </w:rPr>
        <w:t>C</w:t>
      </w:r>
      <w:r w:rsidR="00D00B3A" w:rsidRPr="00A86E43">
        <w:rPr>
          <w:rFonts w:asciiTheme="minorHAnsi" w:hAnsiTheme="minorHAnsi" w:cstheme="minorHAnsi"/>
          <w:szCs w:val="22"/>
          <w:highlight w:val="yellow"/>
        </w:rPr>
        <w:t>hargé de projet à préciser</w:t>
      </w:r>
    </w:p>
    <w:p w14:paraId="02136460" w14:textId="77777777" w:rsidR="00F766D6" w:rsidRPr="00A86E43" w:rsidRDefault="00F766D6" w:rsidP="00A1761D">
      <w:pPr>
        <w:pStyle w:val="u"/>
        <w:widowControl w:val="0"/>
        <w:numPr>
          <w:ilvl w:val="0"/>
          <w:numId w:val="11"/>
        </w:numPr>
        <w:rPr>
          <w:rFonts w:asciiTheme="minorHAnsi" w:hAnsiTheme="minorHAnsi" w:cstheme="minorHAnsi"/>
          <w:szCs w:val="22"/>
        </w:rPr>
      </w:pPr>
      <w:proofErr w:type="gramStart"/>
      <w:r w:rsidRPr="00A86E43">
        <w:rPr>
          <w:rFonts w:asciiTheme="minorHAnsi" w:hAnsiTheme="minorHAnsi" w:cstheme="minorHAnsi"/>
          <w:szCs w:val="22"/>
        </w:rPr>
        <w:lastRenderedPageBreak/>
        <w:t>le</w:t>
      </w:r>
      <w:proofErr w:type="gramEnd"/>
      <w:r w:rsidRPr="00A86E43">
        <w:rPr>
          <w:rFonts w:asciiTheme="minorHAnsi" w:hAnsiTheme="minorHAnsi" w:cstheme="minorHAnsi"/>
          <w:szCs w:val="22"/>
        </w:rPr>
        <w:t xml:space="preserve"> </w:t>
      </w:r>
      <w:r w:rsidR="00D00B3A" w:rsidRPr="00A86E43">
        <w:rPr>
          <w:rFonts w:asciiTheme="minorHAnsi" w:hAnsiTheme="minorHAnsi" w:cstheme="minorHAnsi"/>
          <w:szCs w:val="22"/>
          <w:highlight w:val="yellow"/>
        </w:rPr>
        <w:t>D</w:t>
      </w:r>
      <w:r w:rsidRPr="00A86E43">
        <w:rPr>
          <w:rFonts w:asciiTheme="minorHAnsi" w:hAnsiTheme="minorHAnsi" w:cstheme="minorHAnsi"/>
          <w:szCs w:val="22"/>
          <w:highlight w:val="yellow"/>
        </w:rPr>
        <w:t>irecteur de projet</w:t>
      </w:r>
      <w:r w:rsidR="00D00B3A" w:rsidRPr="00A86E43">
        <w:rPr>
          <w:rFonts w:asciiTheme="minorHAnsi" w:hAnsiTheme="minorHAnsi" w:cstheme="minorHAnsi"/>
          <w:szCs w:val="22"/>
          <w:highlight w:val="yellow"/>
        </w:rPr>
        <w:t xml:space="preserve"> à préciser</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47" w:name="_Toc390691470"/>
      <w:bookmarkStart w:id="48" w:name="_Toc392669641"/>
      <w:bookmarkStart w:id="49" w:name="_Toc126921989"/>
      <w:r w:rsidRPr="00A86E43">
        <w:rPr>
          <w:rFonts w:asciiTheme="minorHAnsi" w:hAnsiTheme="minorHAnsi" w:cstheme="minorHAnsi"/>
          <w:sz w:val="22"/>
          <w:szCs w:val="22"/>
        </w:rPr>
        <w:t>Admission</w:t>
      </w:r>
      <w:bookmarkEnd w:id="47"/>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48"/>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49"/>
    </w:p>
    <w:p w14:paraId="0842A4DD" w14:textId="3A4D9E70"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del w:id="50" w:author="Thioro SARR" w:date="2026-02-11T11:10:00Z">
        <w:r w:rsidR="00B73974" w:rsidRPr="00A86E43" w:rsidDel="00E47656">
          <w:rPr>
            <w:rFonts w:asciiTheme="minorHAnsi" w:hAnsiTheme="minorHAnsi" w:cstheme="minorHAnsi"/>
            <w:szCs w:val="22"/>
          </w:rPr>
          <w:delText>/TIC/PI</w:delText>
        </w:r>
      </w:del>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7FBB66CE" w14:textId="77777777" w:rsidR="00C27993" w:rsidRPr="00A86E43" w:rsidRDefault="00D00B3A" w:rsidP="00A1761D">
      <w:pPr>
        <w:pStyle w:val="u"/>
        <w:widowControl w:val="0"/>
        <w:numPr>
          <w:ilvl w:val="0"/>
          <w:numId w:val="11"/>
        </w:numPr>
        <w:rPr>
          <w:rFonts w:asciiTheme="minorHAnsi" w:hAnsiTheme="minorHAnsi" w:cstheme="minorHAnsi"/>
          <w:szCs w:val="22"/>
        </w:rPr>
      </w:pPr>
      <w:proofErr w:type="gramStart"/>
      <w:r w:rsidRPr="00A86E43">
        <w:rPr>
          <w:rFonts w:asciiTheme="minorHAnsi" w:hAnsiTheme="minorHAnsi" w:cstheme="minorHAnsi"/>
          <w:szCs w:val="22"/>
        </w:rPr>
        <w:t>le</w:t>
      </w:r>
      <w:proofErr w:type="gramEnd"/>
      <w:r w:rsidRPr="00A86E43">
        <w:rPr>
          <w:rFonts w:asciiTheme="minorHAnsi" w:hAnsiTheme="minorHAnsi" w:cstheme="minorHAnsi"/>
          <w:szCs w:val="22"/>
        </w:rPr>
        <w:t xml:space="preserve"> D</w:t>
      </w:r>
      <w:r w:rsidR="00C27993" w:rsidRPr="00A86E43">
        <w:rPr>
          <w:rFonts w:asciiTheme="minorHAnsi" w:hAnsiTheme="minorHAnsi" w:cstheme="minorHAnsi"/>
          <w:szCs w:val="22"/>
        </w:rPr>
        <w:t xml:space="preserve">irecteur de l’unité thématique </w:t>
      </w:r>
      <w:r w:rsidRPr="00A86E43">
        <w:rPr>
          <w:rFonts w:asciiTheme="minorHAnsi" w:hAnsiTheme="minorHAnsi" w:cstheme="minorHAnsi"/>
          <w:szCs w:val="22"/>
          <w:highlight w:val="yellow"/>
        </w:rPr>
        <w:t>à préciser</w:t>
      </w:r>
    </w:p>
    <w:p w14:paraId="5363F9B3" w14:textId="77777777" w:rsidR="00C27993" w:rsidRPr="00A86E43" w:rsidRDefault="00C27993" w:rsidP="00A1761D">
      <w:pPr>
        <w:pStyle w:val="u"/>
        <w:widowControl w:val="0"/>
        <w:numPr>
          <w:ilvl w:val="0"/>
          <w:numId w:val="11"/>
        </w:numPr>
        <w:rPr>
          <w:rFonts w:asciiTheme="minorHAnsi" w:hAnsiTheme="minorHAnsi" w:cstheme="minorHAnsi"/>
          <w:szCs w:val="22"/>
        </w:rPr>
      </w:pPr>
      <w:proofErr w:type="gramStart"/>
      <w:r w:rsidRPr="00A86E43">
        <w:rPr>
          <w:rFonts w:asciiTheme="minorHAnsi" w:hAnsiTheme="minorHAnsi" w:cstheme="minorHAnsi"/>
          <w:szCs w:val="22"/>
        </w:rPr>
        <w:t>le</w:t>
      </w:r>
      <w:proofErr w:type="gramEnd"/>
      <w:r w:rsidRPr="00A86E43">
        <w:rPr>
          <w:rFonts w:asciiTheme="minorHAnsi" w:hAnsiTheme="minorHAnsi" w:cstheme="minorHAnsi"/>
          <w:szCs w:val="22"/>
        </w:rPr>
        <w:t xml:space="preserve"> </w:t>
      </w:r>
      <w:r w:rsidR="00D00B3A" w:rsidRPr="00A86E43">
        <w:rPr>
          <w:rFonts w:asciiTheme="minorHAnsi" w:hAnsiTheme="minorHAnsi" w:cstheme="minorHAnsi"/>
          <w:szCs w:val="22"/>
        </w:rPr>
        <w:t>D</w:t>
      </w:r>
      <w:r w:rsidRPr="00A86E43">
        <w:rPr>
          <w:rFonts w:asciiTheme="minorHAnsi" w:hAnsiTheme="minorHAnsi" w:cstheme="minorHAnsi"/>
          <w:szCs w:val="22"/>
        </w:rPr>
        <w:t xml:space="preserve">irecteur de projet </w:t>
      </w:r>
      <w:r w:rsidR="00D00B3A" w:rsidRPr="00A86E43">
        <w:rPr>
          <w:rFonts w:asciiTheme="minorHAnsi" w:hAnsiTheme="minorHAnsi" w:cstheme="minorHAnsi"/>
          <w:szCs w:val="22"/>
          <w:highlight w:val="yellow"/>
        </w:rPr>
        <w:t>à préciser</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1" w:name="_Toc126921990"/>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51"/>
    </w:p>
    <w:p w14:paraId="0CEF9F11" w14:textId="77777777" w:rsidR="000A6914" w:rsidRPr="00A86E43" w:rsidRDefault="000A6914" w:rsidP="000A6914">
      <w:pPr>
        <w:pStyle w:val="Titre2"/>
        <w:spacing w:before="120" w:after="60"/>
        <w:rPr>
          <w:rFonts w:asciiTheme="minorHAnsi" w:hAnsiTheme="minorHAnsi" w:cstheme="minorHAnsi"/>
          <w:sz w:val="22"/>
          <w:szCs w:val="22"/>
        </w:rPr>
      </w:pPr>
      <w:bookmarkStart w:id="52" w:name="_Toc126921991"/>
      <w:bookmarkStart w:id="53" w:name="_Toc392669643"/>
      <w:r w:rsidRPr="00A86E43">
        <w:rPr>
          <w:rFonts w:asciiTheme="minorHAnsi" w:hAnsiTheme="minorHAnsi" w:cstheme="minorHAnsi"/>
          <w:sz w:val="22"/>
          <w:szCs w:val="22"/>
        </w:rPr>
        <w:t xml:space="preserve">Tableau des </w:t>
      </w:r>
      <w:commentRangeStart w:id="54"/>
      <w:r w:rsidRPr="00A86E43">
        <w:rPr>
          <w:rFonts w:asciiTheme="minorHAnsi" w:hAnsiTheme="minorHAnsi" w:cstheme="minorHAnsi"/>
          <w:sz w:val="22"/>
          <w:szCs w:val="22"/>
        </w:rPr>
        <w:t>livrables</w:t>
      </w:r>
      <w:bookmarkEnd w:id="52"/>
      <w:commentRangeEnd w:id="54"/>
      <w:r w:rsidR="00174653">
        <w:rPr>
          <w:rStyle w:val="Marquedecommentaire"/>
          <w:rFonts w:cs="Times New Roman"/>
          <w:b w:val="0"/>
          <w:bCs w:val="0"/>
        </w:rPr>
        <w:commentReference w:id="54"/>
      </w:r>
    </w:p>
    <w:tbl>
      <w:tblPr>
        <w:tblStyle w:val="Grilledutableau"/>
        <w:tblW w:w="0" w:type="auto"/>
        <w:tblInd w:w="562" w:type="dxa"/>
        <w:tblLook w:val="04A0" w:firstRow="1" w:lastRow="0" w:firstColumn="1" w:lastColumn="0" w:noHBand="0" w:noVBand="1"/>
      </w:tblPr>
      <w:tblGrid>
        <w:gridCol w:w="1465"/>
        <w:gridCol w:w="5169"/>
        <w:gridCol w:w="2540"/>
      </w:tblGrid>
      <w:tr w:rsidR="005C1231" w:rsidRPr="00A86E43" w14:paraId="6542CA52" w14:textId="77777777" w:rsidTr="00390629">
        <w:tc>
          <w:tcPr>
            <w:tcW w:w="9400" w:type="dxa"/>
            <w:gridSpan w:val="3"/>
          </w:tcPr>
          <w:p w14:paraId="5FB6074C" w14:textId="3478CFC5" w:rsidR="005C1231" w:rsidRPr="00A86E43" w:rsidRDefault="005C1231" w:rsidP="00E47656">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Livrables</w:t>
            </w:r>
          </w:p>
        </w:tc>
      </w:tr>
      <w:tr w:rsidR="005C1231" w:rsidRPr="00A86E43" w14:paraId="601541CF" w14:textId="77777777" w:rsidTr="00390629">
        <w:tc>
          <w:tcPr>
            <w:tcW w:w="1389" w:type="dxa"/>
          </w:tcPr>
          <w:p w14:paraId="4E589237" w14:textId="417A0DEB" w:rsidR="005C1231" w:rsidRPr="00A86E43" w:rsidRDefault="00143F6C" w:rsidP="00174653">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Poste</w:t>
            </w:r>
            <w:del w:id="55" w:author="Thioro SARR" w:date="2026-02-11T11:20:00Z">
              <w:r w:rsidRPr="00A86E43" w:rsidDel="00174653">
                <w:rPr>
                  <w:rFonts w:asciiTheme="minorHAnsi" w:hAnsiTheme="minorHAnsi" w:cstheme="minorHAnsi"/>
                  <w:szCs w:val="22"/>
                </w:rPr>
                <w:delText>s</w:delText>
              </w:r>
            </w:del>
            <w:ins w:id="56" w:author="Thioro SARR" w:date="2026-02-11T11:12:00Z">
              <w:r w:rsidR="00E47656">
                <w:rPr>
                  <w:rFonts w:asciiTheme="minorHAnsi" w:hAnsiTheme="minorHAnsi" w:cstheme="minorHAnsi"/>
                  <w:szCs w:val="22"/>
                </w:rPr>
                <w:t xml:space="preserve"> 1 (</w:t>
              </w:r>
            </w:ins>
            <w:ins w:id="57" w:author="Thioro SARR" w:date="2026-02-11T11:13:00Z">
              <w:r w:rsidR="00E47656">
                <w:rPr>
                  <w:rFonts w:asciiTheme="minorHAnsi" w:hAnsiTheme="minorHAnsi" w:cstheme="minorHAnsi"/>
                  <w:szCs w:val="22"/>
                </w:rPr>
                <w:t>Véhicules</w:t>
              </w:r>
            </w:ins>
            <w:ins w:id="58" w:author="Thioro SARR" w:date="2026-02-11T11:12:00Z">
              <w:r w:rsidR="00E47656">
                <w:rPr>
                  <w:rFonts w:asciiTheme="minorHAnsi" w:hAnsiTheme="minorHAnsi" w:cstheme="minorHAnsi"/>
                  <w:szCs w:val="22"/>
                </w:rPr>
                <w:t>)</w:t>
              </w:r>
            </w:ins>
          </w:p>
        </w:tc>
        <w:tc>
          <w:tcPr>
            <w:tcW w:w="5387" w:type="dxa"/>
          </w:tcPr>
          <w:p w14:paraId="36EE2D6F" w14:textId="77777777" w:rsidR="005C1231" w:rsidRPr="00A86E43" w:rsidRDefault="005C1231" w:rsidP="00390629">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Livrable</w:t>
            </w:r>
            <w:r w:rsidR="00143F6C" w:rsidRPr="00A86E43">
              <w:rPr>
                <w:rFonts w:asciiTheme="minorHAnsi" w:hAnsiTheme="minorHAnsi" w:cstheme="minorHAnsi"/>
                <w:szCs w:val="22"/>
              </w:rPr>
              <w:t>s</w:t>
            </w:r>
          </w:p>
        </w:tc>
        <w:tc>
          <w:tcPr>
            <w:tcW w:w="2624" w:type="dxa"/>
          </w:tcPr>
          <w:p w14:paraId="6A51D2EA" w14:textId="1518E60C" w:rsidR="005C1231" w:rsidRPr="00A86E43" w:rsidRDefault="00E47656" w:rsidP="00143F6C">
            <w:pPr>
              <w:pStyle w:val="u"/>
              <w:widowControl w:val="0"/>
              <w:numPr>
                <w:ilvl w:val="12"/>
                <w:numId w:val="0"/>
              </w:numPr>
              <w:rPr>
                <w:rFonts w:asciiTheme="minorHAnsi" w:hAnsiTheme="minorHAnsi" w:cstheme="minorHAnsi"/>
                <w:szCs w:val="22"/>
              </w:rPr>
            </w:pPr>
            <w:ins w:id="59" w:author="Thioro SARR" w:date="2026-02-11T11:13:00Z">
              <w:r w:rsidRPr="00A86E43">
                <w:rPr>
                  <w:rFonts w:asciiTheme="minorHAnsi" w:hAnsiTheme="minorHAnsi" w:cstheme="minorHAnsi"/>
                  <w:szCs w:val="22"/>
                </w:rPr>
                <w:t>Délai de remise du livrable</w:t>
              </w:r>
            </w:ins>
          </w:p>
        </w:tc>
      </w:tr>
      <w:tr w:rsidR="005C1231" w:rsidRPr="00A86E43" w14:paraId="74394DB1" w14:textId="77777777" w:rsidTr="00390629">
        <w:tc>
          <w:tcPr>
            <w:tcW w:w="1389" w:type="dxa"/>
          </w:tcPr>
          <w:p w14:paraId="2A8A8422" w14:textId="122F9BE6" w:rsidR="005C1231" w:rsidRPr="00A86E43" w:rsidRDefault="005C1231" w:rsidP="00390629">
            <w:pPr>
              <w:pStyle w:val="u"/>
              <w:widowControl w:val="0"/>
              <w:numPr>
                <w:ilvl w:val="12"/>
                <w:numId w:val="0"/>
              </w:numPr>
              <w:rPr>
                <w:rFonts w:asciiTheme="minorHAnsi" w:hAnsiTheme="minorHAnsi" w:cstheme="minorHAnsi"/>
                <w:szCs w:val="22"/>
              </w:rPr>
            </w:pPr>
          </w:p>
        </w:tc>
        <w:tc>
          <w:tcPr>
            <w:tcW w:w="5387" w:type="dxa"/>
          </w:tcPr>
          <w:p w14:paraId="1EFBCF57" w14:textId="60A1726F" w:rsidR="005C1231" w:rsidRPr="00A86E43" w:rsidRDefault="00E47656" w:rsidP="00390629">
            <w:pPr>
              <w:pStyle w:val="u"/>
              <w:widowControl w:val="0"/>
              <w:numPr>
                <w:ilvl w:val="12"/>
                <w:numId w:val="0"/>
              </w:numPr>
              <w:rPr>
                <w:rFonts w:asciiTheme="minorHAnsi" w:hAnsiTheme="minorHAnsi" w:cstheme="minorHAnsi"/>
                <w:szCs w:val="22"/>
              </w:rPr>
            </w:pPr>
            <w:ins w:id="60" w:author="Thioro SARR" w:date="2026-02-11T11:13:00Z">
              <w:r>
                <w:rPr>
                  <w:rFonts w:asciiTheme="minorHAnsi" w:hAnsiTheme="minorHAnsi" w:cstheme="minorHAnsi"/>
                  <w:szCs w:val="22"/>
                </w:rPr>
                <w:t>Bon de livraison signé par les deux parties</w:t>
              </w:r>
            </w:ins>
          </w:p>
        </w:tc>
        <w:tc>
          <w:tcPr>
            <w:tcW w:w="2624" w:type="dxa"/>
          </w:tcPr>
          <w:p w14:paraId="3D4DFEEB" w14:textId="77777777" w:rsidR="005C1231" w:rsidRPr="00A86E43" w:rsidRDefault="005C1231" w:rsidP="00390629">
            <w:pPr>
              <w:pStyle w:val="u"/>
              <w:widowControl w:val="0"/>
              <w:numPr>
                <w:ilvl w:val="12"/>
                <w:numId w:val="0"/>
              </w:numPr>
              <w:rPr>
                <w:rFonts w:asciiTheme="minorHAnsi" w:hAnsiTheme="minorHAnsi" w:cstheme="minorHAnsi"/>
                <w:szCs w:val="22"/>
              </w:rPr>
            </w:pPr>
          </w:p>
        </w:tc>
      </w:tr>
      <w:tr w:rsidR="005C1231" w:rsidRPr="00A86E43" w14:paraId="4B76CDD0" w14:textId="77777777" w:rsidTr="00390629">
        <w:tc>
          <w:tcPr>
            <w:tcW w:w="1389" w:type="dxa"/>
          </w:tcPr>
          <w:p w14:paraId="556674B6" w14:textId="77777777" w:rsidR="005C1231" w:rsidRPr="00A86E43" w:rsidRDefault="005C1231" w:rsidP="00390629">
            <w:pPr>
              <w:pStyle w:val="u"/>
              <w:widowControl w:val="0"/>
              <w:numPr>
                <w:ilvl w:val="12"/>
                <w:numId w:val="0"/>
              </w:numPr>
              <w:rPr>
                <w:rFonts w:asciiTheme="minorHAnsi" w:hAnsiTheme="minorHAnsi" w:cstheme="minorHAnsi"/>
                <w:szCs w:val="22"/>
              </w:rPr>
            </w:pPr>
          </w:p>
        </w:tc>
        <w:tc>
          <w:tcPr>
            <w:tcW w:w="5387" w:type="dxa"/>
          </w:tcPr>
          <w:p w14:paraId="56985C3B" w14:textId="1184CD45" w:rsidR="005C1231" w:rsidRPr="00A86E43" w:rsidRDefault="00E47656" w:rsidP="00390629">
            <w:pPr>
              <w:pStyle w:val="u"/>
              <w:widowControl w:val="0"/>
              <w:numPr>
                <w:ilvl w:val="12"/>
                <w:numId w:val="0"/>
              </w:numPr>
              <w:rPr>
                <w:rFonts w:asciiTheme="minorHAnsi" w:hAnsiTheme="minorHAnsi" w:cstheme="minorHAnsi"/>
                <w:szCs w:val="22"/>
              </w:rPr>
            </w:pPr>
            <w:ins w:id="61" w:author="Thioro SARR" w:date="2026-02-11T11:13:00Z">
              <w:r>
                <w:rPr>
                  <w:rFonts w:asciiTheme="minorHAnsi" w:hAnsiTheme="minorHAnsi" w:cstheme="minorHAnsi"/>
                  <w:szCs w:val="22"/>
                </w:rPr>
                <w:t xml:space="preserve">Documentation techniques de chaque </w:t>
              </w:r>
            </w:ins>
            <w:ins w:id="62" w:author="Thioro SARR" w:date="2026-02-11T11:15:00Z">
              <w:r w:rsidR="00174653">
                <w:rPr>
                  <w:rFonts w:asciiTheme="minorHAnsi" w:hAnsiTheme="minorHAnsi" w:cstheme="minorHAnsi"/>
                  <w:szCs w:val="22"/>
                </w:rPr>
                <w:t>modèle</w:t>
              </w:r>
            </w:ins>
          </w:p>
        </w:tc>
        <w:tc>
          <w:tcPr>
            <w:tcW w:w="2624" w:type="dxa"/>
          </w:tcPr>
          <w:p w14:paraId="2E1735C7" w14:textId="77777777" w:rsidR="005C1231" w:rsidRPr="00A86E43" w:rsidRDefault="005C1231" w:rsidP="00390629">
            <w:pPr>
              <w:pStyle w:val="u"/>
              <w:widowControl w:val="0"/>
              <w:numPr>
                <w:ilvl w:val="12"/>
                <w:numId w:val="0"/>
              </w:numPr>
              <w:rPr>
                <w:rFonts w:asciiTheme="minorHAnsi" w:hAnsiTheme="minorHAnsi" w:cstheme="minorHAnsi"/>
                <w:szCs w:val="22"/>
              </w:rPr>
            </w:pPr>
          </w:p>
        </w:tc>
      </w:tr>
      <w:tr w:rsidR="00E47656" w:rsidRPr="00A86E43" w14:paraId="5D808C55" w14:textId="77777777" w:rsidTr="00390629">
        <w:trPr>
          <w:ins w:id="63" w:author="Thioro SARR" w:date="2026-02-11T11:14:00Z"/>
        </w:trPr>
        <w:tc>
          <w:tcPr>
            <w:tcW w:w="1389" w:type="dxa"/>
          </w:tcPr>
          <w:p w14:paraId="39A97ED5" w14:textId="77777777" w:rsidR="00E47656" w:rsidRPr="00A86E43" w:rsidRDefault="00E47656" w:rsidP="00390629">
            <w:pPr>
              <w:pStyle w:val="u"/>
              <w:widowControl w:val="0"/>
              <w:numPr>
                <w:ilvl w:val="12"/>
                <w:numId w:val="0"/>
              </w:numPr>
              <w:rPr>
                <w:ins w:id="64" w:author="Thioro SARR" w:date="2026-02-11T11:14:00Z"/>
                <w:rFonts w:asciiTheme="minorHAnsi" w:hAnsiTheme="minorHAnsi" w:cstheme="minorHAnsi"/>
                <w:szCs w:val="22"/>
              </w:rPr>
            </w:pPr>
          </w:p>
        </w:tc>
        <w:tc>
          <w:tcPr>
            <w:tcW w:w="5387" w:type="dxa"/>
          </w:tcPr>
          <w:p w14:paraId="36737A6F" w14:textId="0FD364C5" w:rsidR="00E47656" w:rsidRDefault="00E47656" w:rsidP="00174653">
            <w:pPr>
              <w:pStyle w:val="u"/>
              <w:widowControl w:val="0"/>
              <w:numPr>
                <w:ilvl w:val="12"/>
                <w:numId w:val="0"/>
              </w:numPr>
              <w:rPr>
                <w:ins w:id="65" w:author="Thioro SARR" w:date="2026-02-11T11:14:00Z"/>
                <w:rFonts w:asciiTheme="minorHAnsi" w:hAnsiTheme="minorHAnsi" w:cstheme="minorHAnsi"/>
                <w:szCs w:val="22"/>
              </w:rPr>
            </w:pPr>
            <w:ins w:id="66" w:author="Thioro SARR" w:date="2026-02-11T11:14:00Z">
              <w:r>
                <w:rPr>
                  <w:rFonts w:asciiTheme="minorHAnsi" w:hAnsiTheme="minorHAnsi" w:cstheme="minorHAnsi"/>
                  <w:szCs w:val="22"/>
                </w:rPr>
                <w:t xml:space="preserve">Contrat de garantie </w:t>
              </w:r>
            </w:ins>
          </w:p>
        </w:tc>
        <w:tc>
          <w:tcPr>
            <w:tcW w:w="2624" w:type="dxa"/>
          </w:tcPr>
          <w:p w14:paraId="072CD1FD" w14:textId="77777777" w:rsidR="00E47656" w:rsidRPr="00A86E43" w:rsidRDefault="00E47656" w:rsidP="00390629">
            <w:pPr>
              <w:pStyle w:val="u"/>
              <w:widowControl w:val="0"/>
              <w:numPr>
                <w:ilvl w:val="12"/>
                <w:numId w:val="0"/>
              </w:numPr>
              <w:rPr>
                <w:ins w:id="67" w:author="Thioro SARR" w:date="2026-02-11T11:14:00Z"/>
                <w:rFonts w:asciiTheme="minorHAnsi" w:hAnsiTheme="minorHAnsi" w:cstheme="minorHAnsi"/>
                <w:szCs w:val="22"/>
              </w:rPr>
            </w:pPr>
          </w:p>
        </w:tc>
      </w:tr>
      <w:tr w:rsidR="005C1231" w:rsidRPr="00A86E43" w14:paraId="6AABF045" w14:textId="77777777" w:rsidTr="00390629">
        <w:tc>
          <w:tcPr>
            <w:tcW w:w="9400" w:type="dxa"/>
            <w:gridSpan w:val="3"/>
          </w:tcPr>
          <w:p w14:paraId="27C27915" w14:textId="250A937F" w:rsidR="005C1231" w:rsidRPr="00A86E43" w:rsidRDefault="005C1231" w:rsidP="005C1231">
            <w:pPr>
              <w:pStyle w:val="u"/>
              <w:widowControl w:val="0"/>
              <w:numPr>
                <w:ilvl w:val="12"/>
                <w:numId w:val="0"/>
              </w:numPr>
              <w:rPr>
                <w:rFonts w:asciiTheme="minorHAnsi" w:hAnsiTheme="minorHAnsi" w:cstheme="minorHAnsi"/>
                <w:szCs w:val="22"/>
              </w:rPr>
            </w:pPr>
          </w:p>
        </w:tc>
      </w:tr>
      <w:tr w:rsidR="008714BB" w:rsidRPr="00A86E43" w14:paraId="7DE41000" w14:textId="77777777" w:rsidTr="00197CF8">
        <w:tc>
          <w:tcPr>
            <w:tcW w:w="1389" w:type="dxa"/>
          </w:tcPr>
          <w:p w14:paraId="612D7882" w14:textId="547F0B29" w:rsidR="000A6914" w:rsidRPr="00A86E43" w:rsidRDefault="00143F6C" w:rsidP="00F07EEF">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Poste</w:t>
            </w:r>
            <w:ins w:id="68" w:author="Thioro SARR" w:date="2026-02-11T11:20:00Z">
              <w:r w:rsidR="00174653">
                <w:rPr>
                  <w:rFonts w:asciiTheme="minorHAnsi" w:hAnsiTheme="minorHAnsi" w:cstheme="minorHAnsi"/>
                  <w:szCs w:val="22"/>
                </w:rPr>
                <w:t xml:space="preserve"> 2 </w:t>
              </w:r>
            </w:ins>
            <w:del w:id="69" w:author="Thioro SARR" w:date="2026-02-11T11:20:00Z">
              <w:r w:rsidRPr="00A86E43" w:rsidDel="00174653">
                <w:rPr>
                  <w:rFonts w:asciiTheme="minorHAnsi" w:hAnsiTheme="minorHAnsi" w:cstheme="minorHAnsi"/>
                  <w:szCs w:val="22"/>
                </w:rPr>
                <w:delText>s</w:delText>
              </w:r>
            </w:del>
            <w:ins w:id="70" w:author="Thioro SARR" w:date="2026-02-11T11:21:00Z">
              <w:r w:rsidR="00174653">
                <w:rPr>
                  <w:rFonts w:asciiTheme="minorHAnsi" w:hAnsiTheme="minorHAnsi" w:cstheme="minorHAnsi"/>
                  <w:szCs w:val="22"/>
                </w:rPr>
                <w:t xml:space="preserve"> (Maintenance périodique)</w:t>
              </w:r>
            </w:ins>
          </w:p>
        </w:tc>
        <w:tc>
          <w:tcPr>
            <w:tcW w:w="5387" w:type="dxa"/>
          </w:tcPr>
          <w:p w14:paraId="2874ED38" w14:textId="77777777" w:rsidR="000A6914" w:rsidRPr="00A86E43" w:rsidRDefault="000A6914" w:rsidP="00F07EEF">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Livrable</w:t>
            </w:r>
            <w:r w:rsidR="00143F6C" w:rsidRPr="00A86E43">
              <w:rPr>
                <w:rFonts w:asciiTheme="minorHAnsi" w:hAnsiTheme="minorHAnsi" w:cstheme="minorHAnsi"/>
                <w:szCs w:val="22"/>
              </w:rPr>
              <w:t>s</w:t>
            </w:r>
          </w:p>
        </w:tc>
        <w:tc>
          <w:tcPr>
            <w:tcW w:w="2624" w:type="dxa"/>
          </w:tcPr>
          <w:p w14:paraId="28BD3697" w14:textId="00A23B06" w:rsidR="000A6914" w:rsidRPr="00A86E43" w:rsidRDefault="00E47656" w:rsidP="00E47656">
            <w:pPr>
              <w:pStyle w:val="u"/>
              <w:widowControl w:val="0"/>
              <w:numPr>
                <w:ilvl w:val="12"/>
                <w:numId w:val="0"/>
              </w:numPr>
              <w:rPr>
                <w:rFonts w:asciiTheme="minorHAnsi" w:hAnsiTheme="minorHAnsi" w:cstheme="minorHAnsi"/>
                <w:szCs w:val="22"/>
              </w:rPr>
            </w:pPr>
            <w:ins w:id="71" w:author="Thioro SARR" w:date="2026-02-11T11:13:00Z">
              <w:r w:rsidRPr="00A86E43">
                <w:rPr>
                  <w:rFonts w:asciiTheme="minorHAnsi" w:hAnsiTheme="minorHAnsi" w:cstheme="minorHAnsi"/>
                  <w:szCs w:val="22"/>
                </w:rPr>
                <w:t xml:space="preserve">Périodicité de remise </w:t>
              </w:r>
            </w:ins>
          </w:p>
        </w:tc>
      </w:tr>
      <w:tr w:rsidR="00197CF8" w:rsidRPr="00A86E43" w14:paraId="28675300" w14:textId="77777777" w:rsidTr="00390629">
        <w:tc>
          <w:tcPr>
            <w:tcW w:w="1389" w:type="dxa"/>
          </w:tcPr>
          <w:p w14:paraId="3146C557" w14:textId="77777777" w:rsidR="00197CF8" w:rsidRPr="00A86E43" w:rsidRDefault="00197CF8" w:rsidP="00390629">
            <w:pPr>
              <w:pStyle w:val="u"/>
              <w:widowControl w:val="0"/>
              <w:numPr>
                <w:ilvl w:val="12"/>
                <w:numId w:val="0"/>
              </w:numPr>
              <w:rPr>
                <w:rFonts w:asciiTheme="minorHAnsi" w:hAnsiTheme="minorHAnsi" w:cstheme="minorHAnsi"/>
                <w:szCs w:val="22"/>
              </w:rPr>
            </w:pPr>
          </w:p>
        </w:tc>
        <w:tc>
          <w:tcPr>
            <w:tcW w:w="5387" w:type="dxa"/>
          </w:tcPr>
          <w:p w14:paraId="030D5F78" w14:textId="16DE1CFE" w:rsidR="00197CF8" w:rsidRPr="00A86E43" w:rsidRDefault="00174653" w:rsidP="00390629">
            <w:pPr>
              <w:pStyle w:val="u"/>
              <w:widowControl w:val="0"/>
              <w:numPr>
                <w:ilvl w:val="12"/>
                <w:numId w:val="0"/>
              </w:numPr>
              <w:rPr>
                <w:rFonts w:asciiTheme="minorHAnsi" w:hAnsiTheme="minorHAnsi" w:cstheme="minorHAnsi"/>
                <w:szCs w:val="22"/>
              </w:rPr>
            </w:pPr>
            <w:ins w:id="72" w:author="Thioro SARR" w:date="2026-02-11T11:21:00Z">
              <w:r>
                <w:rPr>
                  <w:rFonts w:asciiTheme="minorHAnsi" w:hAnsiTheme="minorHAnsi" w:cstheme="minorHAnsi"/>
                  <w:szCs w:val="22"/>
                </w:rPr>
                <w:t xml:space="preserve">Rapport de maintenance </w:t>
              </w:r>
            </w:ins>
          </w:p>
        </w:tc>
        <w:tc>
          <w:tcPr>
            <w:tcW w:w="2624" w:type="dxa"/>
          </w:tcPr>
          <w:p w14:paraId="33142F4C" w14:textId="77777777" w:rsidR="00197CF8" w:rsidRPr="00A86E43" w:rsidRDefault="00197CF8" w:rsidP="00390629">
            <w:pPr>
              <w:pStyle w:val="u"/>
              <w:widowControl w:val="0"/>
              <w:numPr>
                <w:ilvl w:val="12"/>
                <w:numId w:val="0"/>
              </w:numPr>
              <w:rPr>
                <w:rFonts w:asciiTheme="minorHAnsi" w:hAnsiTheme="minorHAnsi" w:cstheme="minorHAnsi"/>
                <w:szCs w:val="22"/>
              </w:rPr>
            </w:pPr>
          </w:p>
        </w:tc>
      </w:tr>
      <w:tr w:rsidR="008714BB" w:rsidRPr="00A86E43" w14:paraId="13CC0A62" w14:textId="77777777" w:rsidTr="00197CF8">
        <w:tc>
          <w:tcPr>
            <w:tcW w:w="1389" w:type="dxa"/>
          </w:tcPr>
          <w:p w14:paraId="1EE7F00F" w14:textId="77777777" w:rsidR="000A6914" w:rsidRPr="00A86E43" w:rsidRDefault="000A6914" w:rsidP="00F07EEF">
            <w:pPr>
              <w:pStyle w:val="u"/>
              <w:widowControl w:val="0"/>
              <w:numPr>
                <w:ilvl w:val="12"/>
                <w:numId w:val="0"/>
              </w:numPr>
              <w:rPr>
                <w:rFonts w:asciiTheme="minorHAnsi" w:hAnsiTheme="minorHAnsi" w:cstheme="minorHAnsi"/>
                <w:szCs w:val="22"/>
              </w:rPr>
            </w:pPr>
          </w:p>
        </w:tc>
        <w:tc>
          <w:tcPr>
            <w:tcW w:w="5387" w:type="dxa"/>
          </w:tcPr>
          <w:p w14:paraId="42F126BF" w14:textId="77777777" w:rsidR="000A6914" w:rsidRPr="00A86E43" w:rsidRDefault="000A6914" w:rsidP="00F07EEF">
            <w:pPr>
              <w:pStyle w:val="u"/>
              <w:widowControl w:val="0"/>
              <w:numPr>
                <w:ilvl w:val="12"/>
                <w:numId w:val="0"/>
              </w:numPr>
              <w:rPr>
                <w:rFonts w:asciiTheme="minorHAnsi" w:hAnsiTheme="minorHAnsi" w:cstheme="minorHAnsi"/>
                <w:szCs w:val="22"/>
              </w:rPr>
            </w:pPr>
          </w:p>
        </w:tc>
        <w:tc>
          <w:tcPr>
            <w:tcW w:w="2624" w:type="dxa"/>
          </w:tcPr>
          <w:p w14:paraId="3868492D" w14:textId="77777777" w:rsidR="000A6914" w:rsidRPr="00A86E43" w:rsidRDefault="000A6914" w:rsidP="00F07EEF">
            <w:pPr>
              <w:pStyle w:val="u"/>
              <w:widowControl w:val="0"/>
              <w:numPr>
                <w:ilvl w:val="12"/>
                <w:numId w:val="0"/>
              </w:numPr>
              <w:rPr>
                <w:rFonts w:asciiTheme="minorHAnsi" w:hAnsiTheme="minorHAnsi" w:cstheme="minorHAnsi"/>
                <w:szCs w:val="22"/>
              </w:rPr>
            </w:pPr>
          </w:p>
        </w:tc>
      </w:tr>
    </w:tbl>
    <w:p w14:paraId="2F107B2A" w14:textId="77777777" w:rsidR="00E4145C" w:rsidRPr="00A86E43" w:rsidRDefault="00E4145C" w:rsidP="00E4145C">
      <w:pPr>
        <w:pStyle w:val="Titre2"/>
        <w:spacing w:before="120" w:after="60"/>
        <w:rPr>
          <w:rFonts w:asciiTheme="minorHAnsi" w:hAnsiTheme="minorHAnsi" w:cstheme="minorHAnsi"/>
          <w:sz w:val="22"/>
          <w:szCs w:val="22"/>
        </w:rPr>
      </w:pPr>
      <w:bookmarkStart w:id="73" w:name="_Toc126921994"/>
      <w:bookmarkEnd w:id="53"/>
      <w:r w:rsidRPr="00A86E43">
        <w:rPr>
          <w:rFonts w:asciiTheme="minorHAnsi" w:hAnsiTheme="minorHAnsi" w:cstheme="minorHAnsi"/>
          <w:sz w:val="22"/>
          <w:szCs w:val="22"/>
        </w:rPr>
        <w:t>Livraison</w:t>
      </w:r>
      <w:bookmarkEnd w:id="73"/>
    </w:p>
    <w:p w14:paraId="2651D6A5" w14:textId="6795ABE9" w:rsidR="00E4145C" w:rsidRPr="00A86E43" w:rsidRDefault="00E4145C" w:rsidP="00A1761D">
      <w:pPr>
        <w:ind w:firstLine="556"/>
        <w:jc w:val="both"/>
        <w:rPr>
          <w:rFonts w:asciiTheme="minorHAnsi" w:hAnsiTheme="minorHAnsi" w:cstheme="minorHAnsi"/>
          <w:sz w:val="22"/>
          <w:szCs w:val="22"/>
        </w:rPr>
      </w:pPr>
      <w:r w:rsidRPr="00A86E43">
        <w:rPr>
          <w:rFonts w:asciiTheme="minorHAnsi" w:eastAsia="Times New Roman" w:hAnsiTheme="minorHAnsi" w:cstheme="minorHAnsi"/>
          <w:sz w:val="22"/>
          <w:szCs w:val="22"/>
        </w:rPr>
        <w:t>Les fournitures sont livrées</w:t>
      </w:r>
      <w:r w:rsidR="00174653">
        <w:rPr>
          <w:rFonts w:asciiTheme="minorHAnsi" w:eastAsia="Times New Roman" w:hAnsiTheme="minorHAnsi" w:cstheme="minorHAnsi"/>
          <w:sz w:val="22"/>
          <w:szCs w:val="22"/>
        </w:rPr>
        <w:t xml:space="preserve"> </w:t>
      </w:r>
      <w:del w:id="74" w:author="expertef" w:date="2026-02-23T15:01:00Z">
        <w:r w:rsidR="00174653" w:rsidDel="005717AB">
          <w:rPr>
            <w:rFonts w:asciiTheme="minorHAnsi" w:eastAsia="Times New Roman" w:hAnsiTheme="minorHAnsi" w:cstheme="minorHAnsi"/>
            <w:sz w:val="22"/>
            <w:szCs w:val="22"/>
          </w:rPr>
          <w:delText xml:space="preserve"> </w:delText>
        </w:r>
      </w:del>
      <w:r w:rsidR="00174653">
        <w:rPr>
          <w:rFonts w:asciiTheme="minorHAnsi" w:eastAsia="Times New Roman" w:hAnsiTheme="minorHAnsi" w:cstheme="minorHAnsi"/>
          <w:sz w:val="22"/>
          <w:szCs w:val="22"/>
        </w:rPr>
        <w:t xml:space="preserve">DDP Bangui </w:t>
      </w:r>
      <w:r w:rsidRPr="00A86E43">
        <w:rPr>
          <w:rFonts w:asciiTheme="minorHAnsi" w:hAnsiTheme="minorHAnsi" w:cstheme="minorHAnsi"/>
          <w:sz w:val="22"/>
          <w:szCs w:val="22"/>
        </w:rPr>
        <w:t>.</w:t>
      </w:r>
    </w:p>
    <w:p w14:paraId="2CA4505C" w14:textId="77777777" w:rsidR="00E4145C" w:rsidRPr="00A86E43" w:rsidRDefault="00E4145C"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informe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de la date exacte de livraison au moins </w:t>
      </w:r>
      <w:r w:rsidR="003D7CE1" w:rsidRPr="00A86E43">
        <w:rPr>
          <w:rFonts w:asciiTheme="minorHAnsi" w:hAnsiTheme="minorHAnsi" w:cstheme="minorHAnsi"/>
          <w:szCs w:val="22"/>
        </w:rPr>
        <w:t>15</w:t>
      </w:r>
      <w:r w:rsidRPr="00A86E43">
        <w:rPr>
          <w:rFonts w:asciiTheme="minorHAnsi" w:hAnsiTheme="minorHAnsi" w:cstheme="minorHAnsi"/>
          <w:szCs w:val="22"/>
        </w:rPr>
        <w:t xml:space="preserve"> jours </w:t>
      </w:r>
      <w:r w:rsidR="003D7CE1" w:rsidRPr="00A86E43">
        <w:rPr>
          <w:rFonts w:asciiTheme="minorHAnsi" w:hAnsiTheme="minorHAnsi" w:cstheme="minorHAnsi"/>
          <w:szCs w:val="22"/>
        </w:rPr>
        <w:t xml:space="preserve">calendaires </w:t>
      </w:r>
      <w:r w:rsidRPr="00A86E43">
        <w:rPr>
          <w:rFonts w:asciiTheme="minorHAnsi" w:hAnsiTheme="minorHAnsi" w:cstheme="minorHAnsi"/>
          <w:szCs w:val="22"/>
        </w:rPr>
        <w:t xml:space="preserve">à l'avance. </w:t>
      </w:r>
      <w:r w:rsidR="00F812F5" w:rsidRPr="00A86E43">
        <w:rPr>
          <w:rFonts w:asciiTheme="minorHAnsi" w:hAnsiTheme="minorHAnsi" w:cstheme="minorHAnsi"/>
          <w:szCs w:val="22"/>
        </w:rPr>
        <w:t>[</w:t>
      </w:r>
      <w:r w:rsidRPr="00A86E43">
        <w:rPr>
          <w:rFonts w:asciiTheme="minorHAnsi" w:hAnsiTheme="minorHAnsi" w:cstheme="minorHAnsi"/>
          <w:szCs w:val="22"/>
        </w:rPr>
        <w:t>Toutes les livraisons ont lieu entre [</w:t>
      </w:r>
      <w:r w:rsidRPr="00A86E43">
        <w:rPr>
          <w:rFonts w:asciiTheme="minorHAnsi" w:hAnsiTheme="minorHAnsi" w:cstheme="minorHAnsi"/>
          <w:szCs w:val="22"/>
          <w:highlight w:val="yellow"/>
        </w:rPr>
        <w:t>compléter</w:t>
      </w:r>
      <w:r w:rsidRPr="00A86E43">
        <w:rPr>
          <w:rFonts w:asciiTheme="minorHAnsi" w:hAnsiTheme="minorHAnsi" w:cstheme="minorHAnsi"/>
          <w:szCs w:val="22"/>
        </w:rPr>
        <w:t>] heures et [</w:t>
      </w:r>
      <w:r w:rsidRPr="00A86E43">
        <w:rPr>
          <w:rFonts w:asciiTheme="minorHAnsi" w:hAnsiTheme="minorHAnsi" w:cstheme="minorHAnsi"/>
          <w:szCs w:val="22"/>
          <w:highlight w:val="yellow"/>
        </w:rPr>
        <w:t>compléter</w:t>
      </w:r>
      <w:r w:rsidRPr="00A86E43">
        <w:rPr>
          <w:rFonts w:asciiTheme="minorHAnsi" w:hAnsiTheme="minorHAnsi" w:cstheme="minorHAnsi"/>
          <w:szCs w:val="22"/>
        </w:rPr>
        <w:t>] heures au lieu convenu à cet effet.] [Les livraisons peuvent se faire tout jour ouvrable, aux heures d'ouverture normales, au lieu convenu à cet effet.]</w:t>
      </w:r>
    </w:p>
    <w:p w14:paraId="36AB99C9" w14:textId="77777777" w:rsidR="00655B0D" w:rsidRPr="00A86E43" w:rsidRDefault="00655B0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Chaque livraison doit être accompagnée d'un bordereau en deux exemplaires, daté et signé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son transporteur et mentionnant le numéro du contrat et du bon de commande et le détail des fournitures livrées. Un exemplaire du bordereau de livraison est contresigné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et renvoyé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à son transporteur.</w:t>
      </w:r>
    </w:p>
    <w:p w14:paraId="70378EFB" w14:textId="77777777" w:rsidR="000A4C31"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signature du bordereau de livraison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vaut simple reconnaissance de la livraison des fournitures, et non de leur conformité au bon de commande. </w:t>
      </w:r>
    </w:p>
    <w:p w14:paraId="1E7520A8" w14:textId="77777777"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conformité n'est déclarée que si les conditions d'exécution stipulées dans le </w:t>
      </w:r>
      <w:r w:rsidR="009C0B55" w:rsidRPr="00A86E43">
        <w:rPr>
          <w:rFonts w:asciiTheme="minorHAnsi" w:hAnsiTheme="minorHAnsi" w:cstheme="minorHAnsi"/>
          <w:smallCaps/>
          <w:szCs w:val="22"/>
        </w:rPr>
        <w:t>contrat</w:t>
      </w:r>
      <w:r w:rsidR="009C0B55" w:rsidRPr="00A86E43">
        <w:rPr>
          <w:rFonts w:asciiTheme="minorHAnsi" w:hAnsiTheme="minorHAnsi" w:cstheme="minorHAnsi"/>
          <w:szCs w:val="22"/>
        </w:rPr>
        <w:t xml:space="preserve"> </w:t>
      </w:r>
      <w:r w:rsidRPr="00A86E43">
        <w:rPr>
          <w:rFonts w:asciiTheme="minorHAnsi" w:hAnsiTheme="minorHAnsi" w:cstheme="minorHAnsi"/>
          <w:szCs w:val="22"/>
        </w:rPr>
        <w:t>et dans le bon de commande ont été respectées et si les fournitures sont conformes au cahier des charges (annexe I).</w:t>
      </w:r>
    </w:p>
    <w:p w14:paraId="0E728F0C" w14:textId="77777777"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Si, pour des raisons imputables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n'est pas en mesure de procéder à la réception des fournitures, il en avise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par écrit au plus tard à la date d'expiration du délai de déclaration de la conformité.</w:t>
      </w:r>
    </w:p>
    <w:p w14:paraId="5BE673CF" w14:textId="77777777" w:rsidR="000A4C31" w:rsidRPr="00A86E43" w:rsidRDefault="000A4C31"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lastRenderedPageBreak/>
        <w:t>La conformité des fournitures livrées :</w:t>
      </w:r>
    </w:p>
    <w:p w14:paraId="32F5ABBC" w14:textId="77777777"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a)</w:t>
      </w:r>
      <w:r w:rsidRPr="00A86E43">
        <w:rPr>
          <w:rFonts w:asciiTheme="minorHAnsi" w:hAnsiTheme="minorHAnsi" w:cstheme="minorHAnsi"/>
          <w:szCs w:val="22"/>
        </w:rPr>
        <w:tab/>
        <w:t xml:space="preserve">La quantité, la qualité, le prix et l'emballage ou le conditionnement des fournitures livrées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9C0B55"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9C0B55" w:rsidRPr="00A86E43">
        <w:rPr>
          <w:rFonts w:asciiTheme="minorHAnsi" w:hAnsiTheme="minorHAnsi" w:cstheme="minorHAnsi"/>
          <w:szCs w:val="22"/>
        </w:rPr>
        <w:t xml:space="preserve"> </w:t>
      </w:r>
      <w:r w:rsidRPr="00A86E43">
        <w:rPr>
          <w:rFonts w:asciiTheme="minorHAnsi" w:hAnsiTheme="minorHAnsi" w:cstheme="minorHAnsi"/>
          <w:szCs w:val="22"/>
        </w:rPr>
        <w:t xml:space="preserve">doivent être conformes à ceux prévus dans le </w:t>
      </w:r>
      <w:r w:rsidR="009C0B55" w:rsidRPr="00A86E43">
        <w:rPr>
          <w:rFonts w:asciiTheme="minorHAnsi" w:hAnsiTheme="minorHAnsi" w:cstheme="minorHAnsi"/>
          <w:smallCaps/>
          <w:szCs w:val="22"/>
        </w:rPr>
        <w:t>contrat</w:t>
      </w:r>
      <w:r w:rsidR="009C0B55" w:rsidRPr="00A86E43">
        <w:rPr>
          <w:rFonts w:asciiTheme="minorHAnsi" w:hAnsiTheme="minorHAnsi" w:cstheme="minorHAnsi"/>
          <w:szCs w:val="22"/>
        </w:rPr>
        <w:t xml:space="preserve"> </w:t>
      </w:r>
      <w:r w:rsidRPr="00A86E43">
        <w:rPr>
          <w:rFonts w:asciiTheme="minorHAnsi" w:hAnsiTheme="minorHAnsi" w:cstheme="minorHAnsi"/>
          <w:szCs w:val="22"/>
        </w:rPr>
        <w:t>et dans le bon de commande concerné.</w:t>
      </w:r>
    </w:p>
    <w:p w14:paraId="15CA157B" w14:textId="77777777"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b)</w:t>
      </w:r>
      <w:r w:rsidRPr="00A86E43">
        <w:rPr>
          <w:rFonts w:asciiTheme="minorHAnsi" w:hAnsiTheme="minorHAnsi" w:cstheme="minorHAnsi"/>
          <w:szCs w:val="22"/>
        </w:rPr>
        <w:tab/>
        <w:t>Les fournitures livrées doivent:</w:t>
      </w:r>
    </w:p>
    <w:p w14:paraId="04A6BC6B"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1</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correspondre à la description donnée dans le cahier des charges (annexe I) et posséder les caractéristiques des fournitures présentées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w:t>
      </w:r>
      <w:r w:rsidR="00613784"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sous forme d'échantillons ou de modèles;</w:t>
      </w:r>
    </w:p>
    <w:p w14:paraId="0B971936"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2</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être propres à tout usage spécial recherché par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qu'il a porté à la connaissance du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au moment de la conclusion du présent </w:t>
      </w:r>
      <w:r w:rsidR="000A4C31" w:rsidRPr="00A86E43">
        <w:rPr>
          <w:rFonts w:asciiTheme="minorHAnsi" w:hAnsiTheme="minorHAnsi" w:cstheme="minorHAnsi"/>
          <w:smallCaps/>
          <w:szCs w:val="22"/>
        </w:rPr>
        <w:t>C</w:t>
      </w:r>
      <w:r w:rsidR="006E0586" w:rsidRPr="00A86E43">
        <w:rPr>
          <w:rFonts w:asciiTheme="minorHAnsi" w:hAnsiTheme="minorHAnsi" w:cstheme="minorHAnsi"/>
          <w:smallCaps/>
          <w:szCs w:val="22"/>
        </w:rPr>
        <w:t>ontrat</w:t>
      </w:r>
      <w:r w:rsidR="006E0586" w:rsidRPr="00A86E43">
        <w:rPr>
          <w:rFonts w:asciiTheme="minorHAnsi" w:hAnsiTheme="minorHAnsi" w:cstheme="minorHAnsi"/>
          <w:szCs w:val="22"/>
        </w:rPr>
        <w:t xml:space="preserve"> </w:t>
      </w:r>
      <w:r w:rsidR="000A4C31" w:rsidRPr="00A86E43">
        <w:rPr>
          <w:rFonts w:asciiTheme="minorHAnsi" w:hAnsiTheme="minorHAnsi" w:cstheme="minorHAnsi"/>
          <w:szCs w:val="22"/>
        </w:rPr>
        <w:t xml:space="preserve">et que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 accepté</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3EAED2E8"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3</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propres aux usages auxquels servent habituellement les fournitures du même type</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53DDE127"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4</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présenter la qualité et les prestations habituelles de fournitures de même type auxquelles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peut raisonnable</w:t>
      </w:r>
      <w:r w:rsidR="007979DB" w:rsidRPr="00A86E43">
        <w:rPr>
          <w:rFonts w:asciiTheme="minorHAnsi" w:hAnsiTheme="minorHAnsi" w:cstheme="minorHAnsi"/>
          <w:szCs w:val="22"/>
        </w:rPr>
        <w:t>m</w:t>
      </w:r>
      <w:r w:rsidR="000A4C31" w:rsidRPr="00A86E43">
        <w:rPr>
          <w:rFonts w:asciiTheme="minorHAnsi" w:hAnsiTheme="minorHAnsi" w:cstheme="minorHAnsi"/>
          <w:szCs w:val="22"/>
        </w:rPr>
        <w:t xml:space="preserve">ent s'attendre, eu égard à la nature des fournitures et, le cas échéant, compte tenu des déclarations publiques faites sur leurs caractéristiques concrètes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par le producteur ou par son représentant, notamment dans la publicité ou</w:t>
      </w:r>
      <w:r w:rsidR="007979DB" w:rsidRPr="00A86E43">
        <w:rPr>
          <w:rFonts w:asciiTheme="minorHAnsi" w:hAnsiTheme="minorHAnsi" w:cstheme="minorHAnsi"/>
          <w:szCs w:val="22"/>
        </w:rPr>
        <w:t xml:space="preserve"> </w:t>
      </w:r>
      <w:r w:rsidR="000A4C31" w:rsidRPr="00A86E43">
        <w:rPr>
          <w:rFonts w:asciiTheme="minorHAnsi" w:hAnsiTheme="minorHAnsi" w:cstheme="minorHAnsi"/>
          <w:szCs w:val="22"/>
        </w:rPr>
        <w:t>sur l'étiquetage;</w:t>
      </w:r>
    </w:p>
    <w:p w14:paraId="02136AF7"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5</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emballées ou conditionnées selon le mode habituel pour les fournitures du même type ou, à défaut du mode habituel, d'une manière propre à les conserver et à les protéger.</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75" w:name="_Toc126921996"/>
      <w:bookmarkStart w:id="76" w:name="_Toc392669645"/>
      <w:r>
        <w:rPr>
          <w:rFonts w:asciiTheme="minorHAnsi" w:hAnsiTheme="minorHAnsi" w:cstheme="minorHAnsi"/>
          <w:sz w:val="22"/>
          <w:szCs w:val="22"/>
        </w:rPr>
        <w:t>Langue du contrat</w:t>
      </w:r>
      <w:bookmarkEnd w:id="75"/>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77" w:name="_Toc126921997"/>
      <w:r w:rsidRPr="00A86E43">
        <w:rPr>
          <w:rFonts w:asciiTheme="minorHAnsi" w:hAnsiTheme="minorHAnsi" w:cstheme="minorHAnsi"/>
          <w:sz w:val="22"/>
          <w:szCs w:val="22"/>
        </w:rPr>
        <w:t xml:space="preserve">Engagement du </w:t>
      </w:r>
      <w:bookmarkEnd w:id="76"/>
      <w:r w:rsidR="00825236" w:rsidRPr="003A0706">
        <w:rPr>
          <w:rFonts w:asciiTheme="minorHAnsi" w:hAnsiTheme="minorHAnsi" w:cstheme="minorHAnsi"/>
          <w:smallCaps/>
          <w:sz w:val="22"/>
          <w:szCs w:val="22"/>
        </w:rPr>
        <w:t>Contractant</w:t>
      </w:r>
      <w:bookmarkEnd w:id="77"/>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respecter</w:t>
      </w:r>
      <w:proofErr w:type="gramEnd"/>
      <w:r w:rsidRPr="00A86E43">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protéger</w:t>
      </w:r>
      <w:proofErr w:type="gramEnd"/>
      <w:r w:rsidRPr="00A86E43">
        <w:rPr>
          <w:rFonts w:asciiTheme="minorHAnsi" w:hAnsiTheme="minorHAnsi" w:cstheme="minorHAnsi"/>
          <w:szCs w:val="22"/>
        </w:rPr>
        <w:t xml:space="preserve">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proofErr w:type="gramStart"/>
      <w:r w:rsidRPr="00A86E43">
        <w:rPr>
          <w:rFonts w:asciiTheme="minorHAnsi" w:hAnsiTheme="minorHAnsi" w:cstheme="minorHAnsi"/>
          <w:szCs w:val="22"/>
        </w:rPr>
        <w:lastRenderedPageBreak/>
        <w:t>appliquer</w:t>
      </w:r>
      <w:proofErr w:type="gramEnd"/>
      <w:r w:rsidRPr="00A86E43">
        <w:rPr>
          <w:rFonts w:asciiTheme="minorHAnsi" w:hAnsiTheme="minorHAnsi" w:cstheme="minorHAnsi"/>
          <w:szCs w:val="22"/>
        </w:rPr>
        <w:t xml:space="preserve">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proofErr w:type="gramStart"/>
      <w:r w:rsidRPr="00A86E43">
        <w:rPr>
          <w:rFonts w:asciiTheme="minorHAnsi" w:hAnsiTheme="minorHAnsi" w:cstheme="minorHAnsi"/>
          <w:szCs w:val="22"/>
        </w:rPr>
        <w:t>réalise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utilise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78" w:name="_Toc392669646"/>
      <w:bookmarkStart w:id="79" w:name="_Toc126921998"/>
      <w:r w:rsidRPr="00A86E43">
        <w:rPr>
          <w:rFonts w:asciiTheme="minorHAnsi" w:hAnsiTheme="minorHAnsi" w:cstheme="minorHAnsi"/>
          <w:sz w:val="22"/>
          <w:szCs w:val="22"/>
        </w:rPr>
        <w:t>Confidentialité</w:t>
      </w:r>
      <w:bookmarkEnd w:id="78"/>
      <w:bookmarkEnd w:id="79"/>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w:t>
      </w:r>
      <w:proofErr w:type="gramStart"/>
      <w:r w:rsidR="00E56ECB" w:rsidRPr="00A86E43">
        <w:rPr>
          <w:rFonts w:asciiTheme="minorHAnsi" w:hAnsiTheme="minorHAnsi" w:cstheme="minorHAnsi"/>
          <w:szCs w:val="22"/>
        </w:rPr>
        <w:t xml:space="preserve">secret </w:t>
      </w:r>
      <w:r w:rsidRPr="00A86E43">
        <w:rPr>
          <w:rFonts w:asciiTheme="minorHAnsi" w:hAnsiTheme="minorHAnsi" w:cstheme="minorHAnsi"/>
          <w:szCs w:val="22"/>
        </w:rPr>
        <w:t xml:space="preserve"> ne</w:t>
      </w:r>
      <w:proofErr w:type="gramEnd"/>
      <w:r w:rsidRPr="00A86E43">
        <w:rPr>
          <w:rFonts w:asciiTheme="minorHAnsi" w:hAnsiTheme="minorHAnsi" w:cstheme="minorHAnsi"/>
          <w:szCs w:val="22"/>
        </w:rPr>
        <w:t xml:space="preserv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ne</w:t>
      </w:r>
      <w:proofErr w:type="gramEnd"/>
      <w:r w:rsidRPr="00A86E43">
        <w:rPr>
          <w:rFonts w:asciiTheme="minorHAnsi" w:hAnsiTheme="minorHAnsi" w:cstheme="minorHAnsi"/>
          <w:szCs w:val="22"/>
        </w:rPr>
        <w:t xml:space="preserv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prendre</w:t>
      </w:r>
      <w:proofErr w:type="gramEnd"/>
      <w:r w:rsidRPr="00A86E43">
        <w:rPr>
          <w:rFonts w:asciiTheme="minorHAnsi" w:hAnsiTheme="minorHAnsi" w:cstheme="minorHAnsi"/>
          <w:szCs w:val="22"/>
        </w:rPr>
        <w:t xml:space="preserv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rappeler</w:t>
      </w:r>
      <w:proofErr w:type="gramEnd"/>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80" w:name="_Toc392669649"/>
      <w:bookmarkStart w:id="81" w:name="_Toc126922000"/>
      <w:r w:rsidRPr="00A86E43">
        <w:rPr>
          <w:rFonts w:asciiTheme="minorHAnsi" w:hAnsiTheme="minorHAnsi" w:cstheme="minorHAnsi"/>
          <w:sz w:val="22"/>
          <w:szCs w:val="22"/>
        </w:rPr>
        <w:t>Assurance</w:t>
      </w:r>
      <w:bookmarkEnd w:id="80"/>
      <w:bookmarkEnd w:id="81"/>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82" w:name="_Ref464060009"/>
      <w:bookmarkStart w:id="83" w:name="_Toc525912441"/>
      <w:bookmarkStart w:id="84" w:name="_Toc126922001"/>
      <w:r w:rsidRPr="00A86E43">
        <w:rPr>
          <w:rFonts w:asciiTheme="minorHAnsi" w:hAnsiTheme="minorHAnsi" w:cstheme="minorHAnsi"/>
          <w:sz w:val="22"/>
          <w:szCs w:val="22"/>
        </w:rPr>
        <w:lastRenderedPageBreak/>
        <w:t>Point de contact et communication</w:t>
      </w:r>
      <w:bookmarkEnd w:id="82"/>
      <w:bookmarkEnd w:id="83"/>
      <w:bookmarkEnd w:id="84"/>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7BDBC337" w14:textId="77777777" w:rsidR="00D07897" w:rsidRPr="00A86E43" w:rsidRDefault="00D07897"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highlight w:val="yellow"/>
              </w:rPr>
              <w:t>Nom du chargé de projet</w:t>
            </w:r>
          </w:p>
          <w:p w14:paraId="38DD0932" w14:textId="77777777" w:rsidR="00D07897" w:rsidRPr="00A86E43" w:rsidRDefault="00D07897"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highlight w:val="yellow"/>
              </w:rPr>
              <w:t>Département XXXXXXX</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85" w:name="_Toc126922002"/>
      <w:r>
        <w:rPr>
          <w:rFonts w:asciiTheme="minorHAnsi" w:hAnsiTheme="minorHAnsi" w:cstheme="minorHAnsi"/>
          <w:sz w:val="22"/>
          <w:szCs w:val="22"/>
        </w:rPr>
        <w:t>Engagement contre la déforestation</w:t>
      </w:r>
      <w:bookmarkEnd w:id="85"/>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viande</w:t>
      </w:r>
      <w:proofErr w:type="gramEnd"/>
      <w:r>
        <w:rPr>
          <w:rFonts w:asciiTheme="minorHAnsi" w:hAnsiTheme="minorHAnsi" w:cstheme="minorHAnsi"/>
          <w:sz w:val="22"/>
          <w:szCs w:val="22"/>
        </w:rPr>
        <w:t>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œufs</w:t>
      </w:r>
      <w:proofErr w:type="gramEnd"/>
      <w:r>
        <w:rPr>
          <w:rFonts w:asciiTheme="minorHAnsi" w:hAnsiTheme="minorHAnsi" w:cstheme="minorHAnsi"/>
          <w:sz w:val="22"/>
          <w:szCs w:val="22"/>
        </w:rPr>
        <w:t>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plats</w:t>
      </w:r>
      <w:proofErr w:type="gramEnd"/>
      <w:r>
        <w:rPr>
          <w:rFonts w:asciiTheme="minorHAnsi" w:hAnsiTheme="minorHAnsi" w:cstheme="minorHAnsi"/>
          <w:sz w:val="22"/>
          <w:szCs w:val="22"/>
        </w:rPr>
        <w:t xml:space="preserve">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chaussures</w:t>
      </w:r>
      <w:proofErr w:type="gramEnd"/>
      <w:r>
        <w:rPr>
          <w:rFonts w:asciiTheme="minorHAnsi" w:hAnsiTheme="minorHAnsi" w:cstheme="minorHAnsi"/>
          <w:sz w:val="22"/>
          <w:szCs w:val="22"/>
        </w:rPr>
        <w:t xml:space="preserve">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sellerie</w:t>
      </w:r>
      <w:proofErr w:type="gramEnd"/>
      <w:r>
        <w:rPr>
          <w:rFonts w:asciiTheme="minorHAnsi" w:hAnsiTheme="minorHAnsi" w:cstheme="minorHAnsi"/>
          <w:sz w:val="22"/>
          <w:szCs w:val="22"/>
        </w:rPr>
        <w:t xml:space="preserv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spellStart"/>
      <w:proofErr w:type="gramStart"/>
      <w:r>
        <w:rPr>
          <w:rFonts w:asciiTheme="minorHAnsi" w:hAnsiTheme="minorHAnsi" w:cstheme="minorHAnsi"/>
          <w:sz w:val="22"/>
          <w:szCs w:val="22"/>
        </w:rPr>
        <w:t>agrocarburants</w:t>
      </w:r>
      <w:proofErr w:type="spellEnd"/>
      <w:proofErr w:type="gramEnd"/>
      <w:r>
        <w:rPr>
          <w:rFonts w:asciiTheme="minorHAnsi" w:hAnsiTheme="minorHAnsi" w:cstheme="minorHAnsi"/>
          <w:sz w:val="22"/>
          <w:szCs w:val="22"/>
        </w:rPr>
        <w:t>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bois</w:t>
      </w:r>
      <w:proofErr w:type="gramEnd"/>
      <w:r>
        <w:rPr>
          <w:rFonts w:asciiTheme="minorHAnsi" w:hAnsiTheme="minorHAnsi" w:cstheme="minorHAnsi"/>
          <w:sz w:val="22"/>
          <w:szCs w:val="22"/>
        </w:rPr>
        <w:t xml:space="preserve">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mobilier</w:t>
      </w:r>
      <w:proofErr w:type="gramEnd"/>
      <w:r>
        <w:rPr>
          <w:rFonts w:asciiTheme="minorHAnsi" w:hAnsiTheme="minorHAnsi" w:cstheme="minorHAnsi"/>
          <w:sz w:val="22"/>
          <w:szCs w:val="22"/>
        </w:rPr>
        <w:t xml:space="preserve">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combustibles</w:t>
      </w:r>
      <w:proofErr w:type="gramEnd"/>
      <w:r>
        <w:rPr>
          <w:rFonts w:asciiTheme="minorHAnsi" w:hAnsiTheme="minorHAnsi" w:cstheme="minorHAnsi"/>
          <w:sz w:val="22"/>
          <w:szCs w:val="22"/>
        </w:rPr>
        <w:t>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papier</w:t>
      </w:r>
      <w:proofErr w:type="gramEnd"/>
      <w:r>
        <w:rPr>
          <w:rFonts w:asciiTheme="minorHAnsi" w:eastAsia="Calibri" w:hAnsiTheme="minorHAnsi" w:cstheme="minorHAnsi"/>
          <w:sz w:val="22"/>
          <w:szCs w:val="22"/>
          <w:lang w:eastAsia="en-US"/>
        </w:rPr>
        <w:t>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carton</w:t>
      </w:r>
      <w:proofErr w:type="gramEnd"/>
      <w:r>
        <w:rPr>
          <w:rFonts w:asciiTheme="minorHAnsi" w:eastAsia="Calibri" w:hAnsiTheme="minorHAnsi" w:cstheme="minorHAnsi"/>
          <w:sz w:val="22"/>
          <w:szCs w:val="22"/>
          <w:lang w:eastAsia="en-US"/>
        </w:rPr>
        <w:t>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textile</w:t>
      </w:r>
      <w:proofErr w:type="gramEnd"/>
      <w:r>
        <w:rPr>
          <w:rFonts w:asciiTheme="minorHAnsi" w:eastAsia="Calibri" w:hAnsiTheme="minorHAnsi" w:cstheme="minorHAnsi"/>
          <w:sz w:val="22"/>
          <w:szCs w:val="22"/>
          <w:lang w:eastAsia="en-US"/>
        </w:rPr>
        <w:t>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café</w:t>
      </w:r>
      <w:proofErr w:type="gramEnd"/>
      <w:r>
        <w:rPr>
          <w:rFonts w:asciiTheme="minorHAnsi" w:eastAsia="Calibri" w:hAnsiTheme="minorHAnsi" w:cstheme="minorHAnsi"/>
          <w:sz w:val="22"/>
          <w:szCs w:val="22"/>
          <w:lang w:eastAsia="en-US"/>
        </w:rPr>
        <w:t>,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fruits</w:t>
      </w:r>
      <w:proofErr w:type="gramEnd"/>
      <w:r>
        <w:rPr>
          <w:rFonts w:asciiTheme="minorHAnsi" w:eastAsia="Calibri" w:hAnsiTheme="minorHAnsi" w:cstheme="minorHAnsi"/>
          <w:sz w:val="22"/>
          <w:szCs w:val="22"/>
          <w:lang w:eastAsia="en-US"/>
        </w:rPr>
        <w:t xml:space="preserve">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électronique</w:t>
      </w:r>
      <w:proofErr w:type="gramEnd"/>
      <w:r>
        <w:rPr>
          <w:rFonts w:asciiTheme="minorHAnsi" w:eastAsia="Calibri" w:hAnsiTheme="minorHAnsi" w:cstheme="minorHAnsi"/>
          <w:sz w:val="22"/>
          <w:szCs w:val="22"/>
          <w:lang w:eastAsia="en-US"/>
        </w:rPr>
        <w:t>.</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20"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6" w:name="_Toc126922003"/>
      <w:r w:rsidRPr="00A86E43">
        <w:rPr>
          <w:rFonts w:asciiTheme="minorHAnsi" w:hAnsiTheme="minorHAnsi"/>
          <w:b/>
          <w:caps/>
          <w:sz w:val="24"/>
          <w:u w:val="single"/>
        </w:rPr>
        <w:lastRenderedPageBreak/>
        <w:t>Clause de réexamen</w:t>
      </w:r>
      <w:bookmarkEnd w:id="86"/>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4FF8CBF" w14:textId="45632304" w:rsidR="009766DB" w:rsidRPr="0089576F" w:rsidRDefault="009766DB" w:rsidP="00632212">
      <w:pPr>
        <w:pStyle w:val="u"/>
        <w:widowControl w:val="0"/>
        <w:spacing w:before="120"/>
        <w:rPr>
          <w:rFonts w:asciiTheme="minorHAnsi" w:hAnsiTheme="minorHAnsi" w:cs="Arial"/>
          <w:szCs w:val="22"/>
        </w:rPr>
      </w:pPr>
      <w:r w:rsidRPr="00632212">
        <w:rPr>
          <w:rFonts w:asciiTheme="minorHAnsi" w:hAnsiTheme="minorHAnsi" w:cs="Arial"/>
          <w:szCs w:val="22"/>
        </w:rPr>
        <w:t>La mise à jour d’éléments techniques (précisions sur les livrables, définition techniques fabricants, fiches techniques matériels, évolution des notices…)].</w:t>
      </w:r>
    </w:p>
    <w:p w14:paraId="2AC74079" w14:textId="47E2BBE1"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Pr="00A86E43">
        <w:rPr>
          <w:rFonts w:asciiTheme="minorHAnsi" w:hAnsiTheme="minorHAnsi" w:cs="Arial"/>
          <w:szCs w:val="22"/>
        </w:rPr>
        <w:t> : par t</w:t>
      </w:r>
      <w:r w:rsidR="00100109">
        <w:rPr>
          <w:rFonts w:asciiTheme="minorHAnsi" w:hAnsiTheme="minorHAnsi" w:cs="Arial"/>
          <w:szCs w:val="22"/>
        </w:rPr>
        <w:t xml:space="preserve">out moyen défini par </w:t>
      </w:r>
      <w:r w:rsidR="000F3797" w:rsidRPr="00CE73DB">
        <w:rPr>
          <w:rFonts w:asciiTheme="minorHAnsi" w:hAnsiTheme="minorHAnsi" w:cs="Arial"/>
          <w:smallCaps/>
          <w:szCs w:val="22"/>
        </w:rPr>
        <w:t>Expertise France</w:t>
      </w:r>
      <w:r w:rsidRPr="00A86E43">
        <w:rPr>
          <w:rFonts w:asciiTheme="minorHAnsi" w:hAnsiTheme="minorHAnsi" w:cs="Arial"/>
          <w:szCs w:val="22"/>
        </w:rPr>
        <w:t xml:space="preserve"> et permettant de garantir la traçabilité des échanges</w:t>
      </w:r>
      <w:ins w:id="87" w:author="Thioro SARR" w:date="2026-02-11T11:29:00Z">
        <w:r w:rsidR="00632212">
          <w:rPr>
            <w:rFonts w:asciiTheme="minorHAnsi" w:hAnsiTheme="minorHAnsi" w:cs="Arial"/>
            <w:szCs w:val="22"/>
          </w:rPr>
          <w:t xml:space="preserve"> ou </w:t>
        </w:r>
      </w:ins>
      <w:r w:rsidRPr="00A86E43">
        <w:rPr>
          <w:rFonts w:asciiTheme="minorHAnsi" w:hAnsiTheme="minorHAnsi" w:cs="Arial"/>
          <w:szCs w:val="22"/>
        </w:rPr>
        <w:t>par la conclusion d’un avenant.</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8" w:name="_Toc12692200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88"/>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89" w:name="_Toc126922006"/>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89"/>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90" w:name="_Toc126922007"/>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90"/>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91" w:name="_Toc12692200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91"/>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92" w:name="_Toc126922009"/>
      <w:bookmarkStart w:id="93" w:name="_Toc392669651"/>
      <w:r w:rsidRPr="00A86E43">
        <w:rPr>
          <w:rFonts w:asciiTheme="minorHAnsi" w:hAnsiTheme="minorHAnsi"/>
          <w:sz w:val="22"/>
          <w:szCs w:val="22"/>
        </w:rPr>
        <w:t>Définitions</w:t>
      </w:r>
      <w:bookmarkEnd w:id="92"/>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94" w:name="_Toc126922010"/>
      <w:r w:rsidRPr="00A86E43">
        <w:rPr>
          <w:rFonts w:asciiTheme="minorHAnsi" w:hAnsiTheme="minorHAnsi"/>
          <w:sz w:val="22"/>
          <w:szCs w:val="22"/>
        </w:rPr>
        <w:t>Propriété des résultats</w:t>
      </w:r>
      <w:bookmarkEnd w:id="94"/>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lastRenderedPageBreak/>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95" w:name="_Toc126922011"/>
      <w:r w:rsidRPr="00A86E43">
        <w:rPr>
          <w:rFonts w:asciiTheme="minorHAnsi" w:hAnsiTheme="minorHAnsi"/>
          <w:sz w:val="22"/>
          <w:szCs w:val="22"/>
        </w:rPr>
        <w:t>Exploitation des résultats</w:t>
      </w:r>
      <w:bookmarkEnd w:id="95"/>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exploitation</w:t>
      </w:r>
      <w:proofErr w:type="gramEnd"/>
      <w:r w:rsidRPr="00A86E43">
        <w:rPr>
          <w:rFonts w:asciiTheme="minorHAnsi" w:eastAsia="Times New Roman" w:hAnsiTheme="minorHAnsi" w:cs="Arial"/>
          <w:sz w:val="22"/>
          <w:szCs w:val="22"/>
        </w:rPr>
        <w:t xml:space="preserve">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installation</w:t>
      </w:r>
      <w:proofErr w:type="gramEnd"/>
      <w:r w:rsidRPr="00A86E43">
        <w:rPr>
          <w:rFonts w:asciiTheme="minorHAnsi" w:eastAsia="Times New Roman" w:hAnsiTheme="minorHAnsi" w:cs="Arial"/>
          <w:sz w:val="22"/>
          <w:szCs w:val="22"/>
        </w:rPr>
        <w:t>,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diffusion</w:t>
      </w:r>
      <w:proofErr w:type="gramEnd"/>
      <w:r w:rsidRPr="00A86E43">
        <w:rPr>
          <w:rFonts w:asciiTheme="minorHAnsi" w:eastAsia="Times New Roman" w:hAnsiTheme="minorHAnsi" w:cs="Arial"/>
          <w:sz w:val="22"/>
          <w:szCs w:val="22"/>
        </w:rPr>
        <w:t xml:space="preserve">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sous</w:t>
      </w:r>
      <w:proofErr w:type="gramEnd"/>
      <w:r w:rsidRPr="00A86E43">
        <w:rPr>
          <w:rFonts w:asciiTheme="minorHAnsi" w:eastAsia="Times New Roman" w:hAnsiTheme="minorHAnsi" w:cs="Arial"/>
          <w:sz w:val="22"/>
          <w:szCs w:val="22"/>
        </w:rPr>
        <w:t xml:space="preserve">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sur</w:t>
      </w:r>
      <w:proofErr w:type="gramEnd"/>
      <w:r w:rsidRPr="00A86E43">
        <w:rPr>
          <w:rFonts w:asciiTheme="minorHAnsi" w:eastAsia="Times New Roman" w:hAnsiTheme="minorHAnsi" w:cs="Arial"/>
          <w:sz w:val="22"/>
          <w:szCs w:val="22"/>
        </w:rPr>
        <w:t xml:space="preserve">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par</w:t>
      </w:r>
      <w:proofErr w:type="gramEnd"/>
      <w:r w:rsidRPr="00A86E43">
        <w:rPr>
          <w:rFonts w:asciiTheme="minorHAnsi" w:eastAsia="Times New Roman" w:hAnsiTheme="minorHAnsi" w:cs="Arial"/>
          <w:sz w:val="22"/>
          <w:szCs w:val="22"/>
        </w:rPr>
        <w:t xml:space="preserve">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autre</w:t>
      </w:r>
      <w:proofErr w:type="gramEnd"/>
      <w:r w:rsidRPr="00A86E43">
        <w:rPr>
          <w:rFonts w:asciiTheme="minorHAnsi" w:eastAsia="Times New Roman" w:hAnsiTheme="minorHAnsi" w:cs="Arial"/>
          <w:sz w:val="22"/>
          <w:szCs w:val="22"/>
        </w:rPr>
        <w:t xml:space="preserv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modifications</w:t>
      </w:r>
      <w:proofErr w:type="gramEnd"/>
      <w:r w:rsidRPr="00A86E43">
        <w:rPr>
          <w:rFonts w:asciiTheme="minorHAnsi" w:eastAsia="Times New Roman" w:hAnsiTheme="minorHAnsi" w:cs="Arial"/>
          <w:sz w:val="22"/>
          <w:szCs w:val="22"/>
        </w:rPr>
        <w:t>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w:t>
      </w:r>
      <w:proofErr w:type="gramEnd"/>
      <w:r w:rsidRPr="00A86E43">
        <w:rPr>
          <w:rFonts w:asciiTheme="minorHAnsi" w:eastAsia="Times New Roman" w:hAnsiTheme="minorHAnsi" w:cs="Arial"/>
          <w:sz w:val="22"/>
          <w:szCs w:val="22"/>
        </w:rPr>
        <w:t xml:space="preserve">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ajout</w:t>
      </w:r>
      <w:proofErr w:type="gramEnd"/>
      <w:r w:rsidRPr="00A86E43">
        <w:rPr>
          <w:rFonts w:asciiTheme="minorHAnsi" w:eastAsia="Times New Roman" w:hAnsiTheme="minorHAnsi" w:cs="Arial"/>
          <w:sz w:val="22"/>
          <w:szCs w:val="22"/>
        </w:rPr>
        <w:t xml:space="preserve">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adaptation</w:t>
      </w:r>
      <w:proofErr w:type="gramEnd"/>
      <w:r w:rsidRPr="00A86E43">
        <w:rPr>
          <w:rFonts w:asciiTheme="minorHAnsi" w:eastAsia="Times New Roman" w:hAnsiTheme="minorHAnsi" w:cs="Arial"/>
          <w:sz w:val="22"/>
          <w:szCs w:val="22"/>
        </w:rPr>
        <w:t xml:space="preserve">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traduction</w:t>
      </w:r>
      <w:proofErr w:type="gramEnd"/>
      <w:r w:rsidRPr="00A86E43">
        <w:rPr>
          <w:rFonts w:asciiTheme="minorHAnsi" w:eastAsia="Times New Roman" w:hAnsiTheme="minorHAnsi" w:cs="Arial"/>
          <w:sz w:val="22"/>
          <w:szCs w:val="22"/>
        </w:rPr>
        <w:t xml:space="preserve">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96" w:name="_Toc126922012"/>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96"/>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97" w:name="_Toc126922013"/>
      <w:r w:rsidRPr="00A86E43">
        <w:rPr>
          <w:rFonts w:asciiTheme="minorHAnsi" w:hAnsiTheme="minorHAnsi"/>
          <w:sz w:val="22"/>
          <w:szCs w:val="22"/>
        </w:rPr>
        <w:t>Garanties</w:t>
      </w:r>
      <w:bookmarkEnd w:id="97"/>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98" w:name="_Toc126922014"/>
      <w:r w:rsidRPr="00A86E43">
        <w:rPr>
          <w:rFonts w:asciiTheme="minorHAnsi" w:hAnsiTheme="minorHAnsi"/>
          <w:sz w:val="22"/>
          <w:szCs w:val="22"/>
        </w:rPr>
        <w:lastRenderedPageBreak/>
        <w:t>Droits à l’image</w:t>
      </w:r>
      <w:bookmarkEnd w:id="98"/>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99" w:name="_Toc126922015"/>
      <w:bookmarkEnd w:id="93"/>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99"/>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100" w:name="_Toc126922016"/>
      <w:r w:rsidRPr="00A86E43">
        <w:rPr>
          <w:rFonts w:asciiTheme="minorHAnsi" w:hAnsiTheme="minorHAnsi" w:cstheme="minorHAnsi"/>
          <w:sz w:val="22"/>
          <w:szCs w:val="22"/>
        </w:rPr>
        <w:t>Modalités générales de résiliation</w:t>
      </w:r>
      <w:bookmarkEnd w:id="100"/>
    </w:p>
    <w:p w14:paraId="1D7F1F4E" w14:textId="581F5E11" w:rsidR="0000635E" w:rsidRPr="00632212" w:rsidRDefault="0000635E" w:rsidP="00A1761D">
      <w:pPr>
        <w:spacing w:line="240" w:lineRule="auto"/>
        <w:ind w:left="567"/>
        <w:jc w:val="both"/>
        <w:rPr>
          <w:rFonts w:asciiTheme="minorHAnsi" w:hAnsiTheme="minorHAnsi" w:cstheme="minorHAnsi"/>
          <w:sz w:val="22"/>
          <w:szCs w:val="22"/>
        </w:rPr>
      </w:pPr>
      <w:r w:rsidRPr="005717AB">
        <w:rPr>
          <w:rFonts w:asciiTheme="minorHAnsi" w:hAnsiTheme="minorHAnsi" w:cstheme="minorHAnsi"/>
          <w:sz w:val="22"/>
          <w:szCs w:val="22"/>
        </w:rPr>
        <w:t xml:space="preserve">Le présent </w:t>
      </w:r>
      <w:r w:rsidRPr="005717AB">
        <w:rPr>
          <w:rFonts w:asciiTheme="minorHAnsi" w:hAnsiTheme="minorHAnsi" w:cstheme="minorHAnsi"/>
          <w:smallCaps/>
          <w:sz w:val="22"/>
          <w:szCs w:val="22"/>
        </w:rPr>
        <w:t>contrat</w:t>
      </w:r>
      <w:r w:rsidRPr="005717AB">
        <w:rPr>
          <w:rFonts w:asciiTheme="minorHAnsi" w:hAnsiTheme="minorHAnsi" w:cstheme="minorHAnsi"/>
          <w:sz w:val="22"/>
          <w:szCs w:val="22"/>
        </w:rPr>
        <w:t xml:space="preserve"> est soumis aux clauses de résiliation telle que défini</w:t>
      </w:r>
      <w:r w:rsidR="00884FDC" w:rsidRPr="005717AB">
        <w:rPr>
          <w:rFonts w:asciiTheme="minorHAnsi" w:hAnsiTheme="minorHAnsi" w:cstheme="minorHAnsi"/>
          <w:sz w:val="22"/>
          <w:szCs w:val="22"/>
        </w:rPr>
        <w:t xml:space="preserve">es aux articles </w:t>
      </w:r>
      <w:ins w:id="101" w:author="Thioro SARR" w:date="2026-02-11T11:31:00Z">
        <w:r w:rsidR="00632212" w:rsidRPr="005717AB">
          <w:rPr>
            <w:rFonts w:asciiTheme="minorHAnsi" w:hAnsiTheme="minorHAnsi" w:cstheme="minorHAnsi"/>
            <w:sz w:val="22"/>
            <w:szCs w:val="22"/>
          </w:rPr>
          <w:t xml:space="preserve">38 </w:t>
        </w:r>
      </w:ins>
      <w:r w:rsidR="00884FDC" w:rsidRPr="005717AB">
        <w:rPr>
          <w:rFonts w:asciiTheme="minorHAnsi" w:hAnsiTheme="minorHAnsi" w:cstheme="minorHAnsi"/>
          <w:sz w:val="22"/>
          <w:szCs w:val="22"/>
        </w:rPr>
        <w:t xml:space="preserve">à </w:t>
      </w:r>
      <w:ins w:id="102" w:author="Thioro SARR" w:date="2026-02-11T11:31:00Z">
        <w:r w:rsidR="00632212" w:rsidRPr="005717AB">
          <w:rPr>
            <w:rFonts w:asciiTheme="minorHAnsi" w:hAnsiTheme="minorHAnsi" w:cstheme="minorHAnsi"/>
            <w:sz w:val="22"/>
            <w:szCs w:val="22"/>
          </w:rPr>
          <w:t xml:space="preserve">45 </w:t>
        </w:r>
      </w:ins>
      <w:r w:rsidR="00884FDC" w:rsidRPr="005717AB">
        <w:rPr>
          <w:rFonts w:asciiTheme="minorHAnsi" w:hAnsiTheme="minorHAnsi" w:cstheme="minorHAnsi"/>
          <w:sz w:val="22"/>
          <w:szCs w:val="22"/>
        </w:rPr>
        <w:t>du CCAG</w:t>
      </w:r>
      <w:r w:rsidR="00B813FE" w:rsidRPr="005717AB">
        <w:rPr>
          <w:rFonts w:asciiTheme="minorHAnsi" w:hAnsiTheme="minorHAnsi" w:cstheme="minorHAnsi"/>
          <w:sz w:val="22"/>
          <w:szCs w:val="22"/>
        </w:rPr>
        <w:t xml:space="preserve"> FCS</w:t>
      </w:r>
      <w:r w:rsidRPr="005717AB">
        <w:rPr>
          <w:rFonts w:asciiTheme="minorHAnsi" w:hAnsiTheme="minorHAnsi" w:cstheme="minorHAnsi"/>
          <w:sz w:val="22"/>
          <w:szCs w:val="22"/>
        </w:rPr>
        <w:t>.</w:t>
      </w:r>
    </w:p>
    <w:p w14:paraId="58C218A4" w14:textId="0294EF46" w:rsidR="00704355" w:rsidRPr="00632212" w:rsidRDefault="00704355" w:rsidP="00A1761D">
      <w:pPr>
        <w:spacing w:line="240" w:lineRule="auto"/>
        <w:ind w:left="567"/>
        <w:jc w:val="both"/>
        <w:rPr>
          <w:rFonts w:asciiTheme="minorHAnsi" w:hAnsiTheme="minorHAnsi" w:cstheme="minorHAnsi"/>
          <w:sz w:val="22"/>
          <w:szCs w:val="22"/>
        </w:rPr>
      </w:pPr>
    </w:p>
    <w:p w14:paraId="26AC07CE" w14:textId="7ED2C666" w:rsidR="00704355" w:rsidRPr="00A86E43" w:rsidRDefault="00912BFE" w:rsidP="00A1761D">
      <w:pPr>
        <w:spacing w:line="240" w:lineRule="auto"/>
        <w:ind w:left="567"/>
        <w:jc w:val="both"/>
        <w:rPr>
          <w:rFonts w:asciiTheme="minorHAnsi" w:hAnsiTheme="minorHAnsi" w:cstheme="minorHAnsi"/>
          <w:sz w:val="22"/>
          <w:szCs w:val="22"/>
        </w:rPr>
      </w:pPr>
      <w:r w:rsidRPr="00632212">
        <w:rPr>
          <w:rFonts w:asciiTheme="minorHAnsi" w:hAnsiTheme="minorHAnsi" w:cstheme="minorHAnsi"/>
          <w:sz w:val="22"/>
          <w:szCs w:val="22"/>
        </w:rPr>
        <w:t xml:space="preserve">Par dérogation à l’article </w:t>
      </w:r>
      <w:r w:rsidR="000C75D3" w:rsidRPr="005717AB">
        <w:rPr>
          <w:rFonts w:asciiTheme="minorHAnsi" w:hAnsiTheme="minorHAnsi" w:cstheme="minorHAnsi"/>
          <w:sz w:val="22"/>
          <w:szCs w:val="22"/>
        </w:rPr>
        <w:t>42 du CCAG FCS</w:t>
      </w:r>
      <w:r w:rsidRPr="00632212">
        <w:rPr>
          <w:rFonts w:asciiTheme="minorHAnsi" w:hAnsiTheme="minorHAnsi" w:cstheme="minorHAnsi"/>
          <w:sz w:val="22"/>
          <w:szCs w:val="22"/>
        </w:rPr>
        <w:t>,</w:t>
      </w:r>
      <w:r>
        <w:rPr>
          <w:rFonts w:asciiTheme="minorHAnsi" w:hAnsiTheme="minorHAnsi" w:cstheme="minorHAnsi"/>
          <w:sz w:val="22"/>
          <w:szCs w:val="22"/>
        </w:rPr>
        <w:t xml:space="preserve"> la résiliation pour motif d’intérêt générale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103" w:name="_Toc126922018"/>
      <w:r w:rsidRPr="00A86E43">
        <w:rPr>
          <w:rFonts w:asciiTheme="minorHAnsi" w:hAnsiTheme="minorHAnsi" w:cstheme="minorHAnsi"/>
          <w:sz w:val="22"/>
          <w:szCs w:val="22"/>
        </w:rPr>
        <w:t>Procédure</w:t>
      </w:r>
      <w:bookmarkEnd w:id="103"/>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104" w:name="_Toc126922019"/>
      <w:r w:rsidR="00386EE8" w:rsidRPr="00E41C9A">
        <w:rPr>
          <w:rFonts w:asciiTheme="minorHAnsi" w:hAnsiTheme="minorHAnsi"/>
          <w:b/>
          <w:caps/>
          <w:sz w:val="24"/>
          <w:u w:val="single"/>
        </w:rPr>
        <w:t>Mesures et responsabilités en matière de sûreté et de sécurité</w:t>
      </w:r>
      <w:bookmarkEnd w:id="104"/>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105"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105"/>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106" w:name="_Toc126922020"/>
      <w:r w:rsidRPr="00A86E43">
        <w:rPr>
          <w:rFonts w:asciiTheme="minorHAnsi" w:hAnsiTheme="minorHAnsi"/>
          <w:b/>
          <w:caps/>
          <w:sz w:val="24"/>
          <w:u w:val="single"/>
        </w:rPr>
        <w:t>Éthique</w:t>
      </w:r>
      <w:bookmarkEnd w:id="106"/>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21">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2"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107" w:name="_Toc5365317352"/>
      <w:r w:rsidRPr="00E41C9A">
        <w:rPr>
          <w:rFonts w:ascii="Calibri" w:eastAsia="Times New Roman" w:hAnsi="Calibri" w:cs="Calibri"/>
          <w:sz w:val="22"/>
        </w:rPr>
        <w:t xml:space="preserve">Tout manquement au code de conduite est susceptible d’entraîner la résiliation du contrat et d’engager </w:t>
      </w:r>
      <w:r w:rsidRPr="00E41C9A">
        <w:rPr>
          <w:rFonts w:ascii="Calibri" w:eastAsia="Times New Roman" w:hAnsi="Calibri" w:cs="Calibri"/>
          <w:sz w:val="22"/>
        </w:rPr>
        <w:lastRenderedPageBreak/>
        <w:t xml:space="preserve">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107"/>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08" w:name="_Toc70410857"/>
      <w:bookmarkStart w:id="109" w:name="_Toc70410991"/>
      <w:bookmarkStart w:id="110" w:name="_Toc70411545"/>
      <w:bookmarkStart w:id="111" w:name="_Toc70410858"/>
      <w:bookmarkStart w:id="112" w:name="_Toc70410992"/>
      <w:bookmarkStart w:id="113" w:name="_Toc70411546"/>
      <w:bookmarkStart w:id="114" w:name="_Toc70410859"/>
      <w:bookmarkStart w:id="115" w:name="_Toc70410993"/>
      <w:bookmarkStart w:id="116" w:name="_Toc70411547"/>
      <w:bookmarkStart w:id="117" w:name="_Toc70410860"/>
      <w:bookmarkStart w:id="118" w:name="_Toc70410994"/>
      <w:bookmarkStart w:id="119" w:name="_Toc70411548"/>
      <w:bookmarkStart w:id="120" w:name="_Toc70410861"/>
      <w:bookmarkStart w:id="121" w:name="_Toc70410995"/>
      <w:bookmarkStart w:id="122" w:name="_Toc70411549"/>
      <w:bookmarkStart w:id="123" w:name="_Toc70410862"/>
      <w:bookmarkStart w:id="124" w:name="_Toc70410996"/>
      <w:bookmarkStart w:id="125" w:name="_Toc70411550"/>
      <w:bookmarkStart w:id="126" w:name="_Toc70410863"/>
      <w:bookmarkStart w:id="127" w:name="_Toc70410997"/>
      <w:bookmarkStart w:id="128" w:name="_Toc70411551"/>
      <w:bookmarkStart w:id="129" w:name="_Toc70410866"/>
      <w:bookmarkStart w:id="130" w:name="_Toc70411000"/>
      <w:bookmarkStart w:id="131" w:name="_Toc70411554"/>
      <w:bookmarkStart w:id="132" w:name="_Toc70410867"/>
      <w:bookmarkStart w:id="133" w:name="_Toc70411001"/>
      <w:bookmarkStart w:id="134" w:name="_Toc70411555"/>
      <w:bookmarkStart w:id="135" w:name="_Toc70410868"/>
      <w:bookmarkStart w:id="136" w:name="_Toc70411002"/>
      <w:bookmarkStart w:id="137" w:name="_Toc70411556"/>
      <w:bookmarkStart w:id="138" w:name="_Toc70410871"/>
      <w:bookmarkStart w:id="139" w:name="_Toc70411005"/>
      <w:bookmarkStart w:id="140" w:name="_Toc70411559"/>
      <w:bookmarkStart w:id="141" w:name="_Toc70410872"/>
      <w:bookmarkStart w:id="142" w:name="_Toc70411006"/>
      <w:bookmarkStart w:id="143" w:name="_Toc70411560"/>
      <w:bookmarkStart w:id="144" w:name="_Toc70410876"/>
      <w:bookmarkStart w:id="145" w:name="_Toc70411010"/>
      <w:bookmarkStart w:id="146" w:name="_Toc70411564"/>
      <w:bookmarkStart w:id="147" w:name="_Toc70410877"/>
      <w:bookmarkStart w:id="148" w:name="_Toc70411011"/>
      <w:bookmarkStart w:id="149" w:name="_Toc70411565"/>
      <w:bookmarkStart w:id="150" w:name="_Toc70410878"/>
      <w:bookmarkStart w:id="151" w:name="_Toc70411012"/>
      <w:bookmarkStart w:id="152" w:name="_Toc70411566"/>
      <w:bookmarkStart w:id="153" w:name="_Toc126922021"/>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53"/>
    </w:p>
    <w:p w14:paraId="64DCE497"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w:t>
      </w:r>
      <w:proofErr w:type="spellStart"/>
      <w:r w:rsidRPr="00A86E43">
        <w:rPr>
          <w:rFonts w:asciiTheme="minorHAnsi" w:eastAsia="Times New Roman" w:hAnsiTheme="minorHAnsi" w:cstheme="minorHAnsi"/>
          <w:sz w:val="22"/>
        </w:rPr>
        <w:t>reporting</w:t>
      </w:r>
      <w:proofErr w:type="spellEnd"/>
      <w:r w:rsidRPr="00A86E43">
        <w:rPr>
          <w:rFonts w:asciiTheme="minorHAnsi" w:eastAsia="Times New Roman" w:hAnsiTheme="minorHAnsi" w:cstheme="minorHAnsi"/>
          <w:sz w:val="22"/>
        </w:rPr>
        <w:t xml:space="preserve">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xml:space="preserve">, des ministères et des opérateurs de l'Etat, les bailleurs de fonds, en </w:t>
      </w:r>
      <w:proofErr w:type="gramStart"/>
      <w:r w:rsidRPr="00A86E43">
        <w:rPr>
          <w:rFonts w:asciiTheme="minorHAnsi" w:eastAsia="Times New Roman" w:hAnsiTheme="minorHAnsi" w:cstheme="minorHAnsi"/>
          <w:sz w:val="22"/>
        </w:rPr>
        <w:t>charge</w:t>
      </w:r>
      <w:proofErr w:type="gramEnd"/>
      <w:r w:rsidRPr="00A86E43">
        <w:rPr>
          <w:rFonts w:asciiTheme="minorHAnsi" w:eastAsia="Times New Roman" w:hAnsiTheme="minorHAnsi" w:cstheme="minorHAnsi"/>
          <w:sz w:val="22"/>
        </w:rPr>
        <w:t xml:space="preserv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3"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La personne dont les données à caractère personnel sont collectées dans le cadre de la présente procédure dispose d'un droit de réclamation auprès de la CNIL.</w:t>
      </w:r>
      <w:proofErr w:type="gramStart"/>
      <w:r w:rsidRPr="00A86E43">
        <w:rPr>
          <w:rFonts w:asciiTheme="minorHAnsi" w:eastAsia="Times New Roman" w:hAnsiTheme="minorHAnsi" w:cstheme="minorHAnsi"/>
          <w:sz w:val="22"/>
        </w:rPr>
        <w:t xml:space="preserve">) </w:t>
      </w:r>
      <w:bookmarkStart w:id="154" w:name="_Toc69226591"/>
      <w:r w:rsidRPr="00A86E43">
        <w:rPr>
          <w:rFonts w:asciiTheme="minorHAnsi" w:eastAsia="Times New Roman" w:hAnsiTheme="minorHAnsi" w:cstheme="minorHAnsi"/>
          <w:sz w:val="22"/>
        </w:rPr>
        <w:t>]</w:t>
      </w:r>
      <w:proofErr w:type="gramEnd"/>
    </w:p>
    <w:bookmarkEnd w:id="154"/>
    <w:p w14:paraId="4D9F3A70" w14:textId="6E45A2F1" w:rsidR="002A19B9" w:rsidRPr="00A86E43" w:rsidRDefault="002A19B9" w:rsidP="00A1761D">
      <w:pPr>
        <w:widowControl w:val="0"/>
        <w:tabs>
          <w:tab w:val="left" w:pos="567"/>
        </w:tabs>
        <w:spacing w:before="120" w:line="240" w:lineRule="auto"/>
        <w:ind w:left="567"/>
        <w:jc w:val="both"/>
        <w:rPr>
          <w:rFonts w:asciiTheme="minorHAnsi" w:hAnsiTheme="minorHAnsi" w:cstheme="minorHAnsi"/>
          <w:snapToGrid w:val="0"/>
          <w:sz w:val="22"/>
        </w:rPr>
      </w:pP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55" w:name="_Toc126922023"/>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55"/>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lastRenderedPageBreak/>
        <w:t> AUDIT</w:t>
      </w:r>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bookmarkStart w:id="156" w:name="_Toc126922024"/>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1"/>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57" w:name="_Toc126922022"/>
      <w:r w:rsidRPr="00A86E43">
        <w:rPr>
          <w:rFonts w:asciiTheme="minorHAnsi" w:hAnsiTheme="minorHAnsi"/>
          <w:b/>
          <w:caps/>
          <w:sz w:val="24"/>
          <w:u w:val="single"/>
        </w:rPr>
        <w:t>RÈglement des litiges - DROIT Français APPLICABLE</w:t>
      </w:r>
      <w:bookmarkEnd w:id="157"/>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AB9770E" w14:textId="77777777" w:rsidR="005C157F" w:rsidRPr="008A347A" w:rsidRDefault="005C157F" w:rsidP="005C157F">
      <w:pPr>
        <w:pStyle w:val="u"/>
        <w:tabs>
          <w:tab w:val="left" w:pos="0"/>
        </w:tabs>
        <w:rPr>
          <w:rFonts w:asciiTheme="minorHAnsi" w:hAnsiTheme="minorHAnsi" w:cstheme="minorHAnsi"/>
          <w:szCs w:val="22"/>
        </w:rPr>
      </w:pP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86E43">
        <w:rPr>
          <w:rFonts w:asciiTheme="minorHAnsi" w:hAnsiTheme="minorHAnsi"/>
          <w:b/>
          <w:caps/>
          <w:sz w:val="24"/>
          <w:u w:val="single"/>
        </w:rPr>
        <w:lastRenderedPageBreak/>
        <w:t>Dispositions finales</w:t>
      </w:r>
      <w:bookmarkEnd w:id="156"/>
    </w:p>
    <w:p w14:paraId="48B71179" w14:textId="77777777" w:rsidR="00800C6C" w:rsidRDefault="00800C6C" w:rsidP="00A1761D">
      <w:pPr>
        <w:pStyle w:val="Titre2"/>
        <w:spacing w:before="120" w:after="60"/>
        <w:jc w:val="both"/>
        <w:rPr>
          <w:rFonts w:asciiTheme="minorHAnsi" w:hAnsiTheme="minorHAnsi"/>
          <w:sz w:val="22"/>
          <w:szCs w:val="22"/>
        </w:rPr>
      </w:pPr>
      <w:bookmarkStart w:id="158" w:name="_Toc392669654"/>
      <w:bookmarkStart w:id="159" w:name="_Toc126922025"/>
      <w:r w:rsidRPr="00A86E43">
        <w:rPr>
          <w:rFonts w:asciiTheme="minorHAnsi" w:hAnsiTheme="minorHAnsi"/>
          <w:sz w:val="22"/>
          <w:szCs w:val="22"/>
        </w:rPr>
        <w:t>Déclaration</w:t>
      </w:r>
      <w:bookmarkEnd w:id="158"/>
      <w:bookmarkEnd w:id="159"/>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qu'aucune</w:t>
      </w:r>
      <w:proofErr w:type="gramEnd"/>
      <w:r w:rsidRPr="00053E76">
        <w:rPr>
          <w:rFonts w:asciiTheme="minorHAnsi" w:hAnsiTheme="minorHAnsi" w:cs="Arial"/>
          <w:sz w:val="22"/>
          <w:szCs w:val="22"/>
        </w:rPr>
        <w:t xml:space="preserv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que</w:t>
      </w:r>
      <w:proofErr w:type="gramEnd"/>
      <w:r w:rsidRPr="00053E76">
        <w:rPr>
          <w:rFonts w:asciiTheme="minorHAnsi" w:hAnsiTheme="minorHAnsi" w:cs="Arial"/>
          <w:sz w:val="22"/>
          <w:szCs w:val="22"/>
        </w:rPr>
        <w:t xml:space="preserv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que</w:t>
      </w:r>
      <w:proofErr w:type="gramEnd"/>
      <w:r>
        <w:rPr>
          <w:rFonts w:asciiTheme="minorHAnsi" w:hAnsiTheme="minorHAnsi" w:cs="Arial"/>
          <w:sz w:val="22"/>
          <w:szCs w:val="22"/>
        </w:rPr>
        <w:t xml:space="preserv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AC2DCA">
        <w:rPr>
          <w:rFonts w:asciiTheme="minorHAnsi" w:hAnsiTheme="minorHAnsi" w:cs="Arial"/>
          <w:sz w:val="22"/>
          <w:szCs w:val="22"/>
        </w:rPr>
        <w:t>que</w:t>
      </w:r>
      <w:proofErr w:type="gramEnd"/>
      <w:r w:rsidRPr="00AC2DCA">
        <w:rPr>
          <w:rFonts w:asciiTheme="minorHAnsi" w:hAnsiTheme="minorHAnsi" w:cs="Arial"/>
          <w:sz w:val="22"/>
          <w:szCs w:val="22"/>
        </w:rPr>
        <w:t xml:space="preserv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proofErr w:type="gramStart"/>
      <w:r w:rsidRPr="00AC2DCA">
        <w:rPr>
          <w:rFonts w:asciiTheme="minorHAnsi" w:hAnsiTheme="minorHAnsi" w:cs="Arial"/>
          <w:sz w:val="22"/>
          <w:szCs w:val="22"/>
        </w:rPr>
        <w:t>accepte</w:t>
      </w:r>
      <w:r w:rsidR="00AC2DCA">
        <w:rPr>
          <w:rFonts w:asciiTheme="minorHAnsi" w:hAnsiTheme="minorHAnsi" w:cs="Arial"/>
          <w:sz w:val="22"/>
          <w:szCs w:val="22"/>
        </w:rPr>
        <w:t>r</w:t>
      </w:r>
      <w:proofErr w:type="gramEnd"/>
      <w:r w:rsidR="00AC2DCA">
        <w:rPr>
          <w:rFonts w:asciiTheme="minorHAnsi" w:hAnsiTheme="minorHAnsi" w:cs="Arial"/>
          <w:sz w:val="22"/>
          <w:szCs w:val="22"/>
        </w:rPr>
        <w:t>,</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proofErr w:type="gramStart"/>
      <w:r>
        <w:rPr>
          <w:rFonts w:ascii="Calibri" w:hAnsi="Calibri"/>
          <w:sz w:val="22"/>
        </w:rPr>
        <w:t>qu’ils</w:t>
      </w:r>
      <w:proofErr w:type="gramEnd"/>
      <w:r>
        <w:rPr>
          <w:rFonts w:ascii="Calibri" w:hAnsi="Calibri"/>
          <w:sz w:val="22"/>
        </w:rPr>
        <w:t xml:space="preserve">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4"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hAnsiTheme="minorHAnsi" w:cstheme="minorHAnsi"/>
          <w:sz w:val="22"/>
          <w:szCs w:val="22"/>
        </w:rPr>
        <w:t>qu’ils</w:t>
      </w:r>
      <w:proofErr w:type="gramEnd"/>
      <w:r>
        <w:rPr>
          <w:rFonts w:asciiTheme="minorHAnsi" w:hAnsiTheme="minorHAnsi" w:cstheme="minorHAnsi"/>
          <w:sz w:val="22"/>
          <w:szCs w:val="22"/>
        </w:rPr>
        <w:t xml:space="preserve">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5"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6"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7"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8"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eastAsia="Calibri" w:hAnsiTheme="minorHAnsi" w:cstheme="minorHAnsi"/>
          <w:sz w:val="22"/>
          <w:szCs w:val="22"/>
          <w:lang w:eastAsia="en-US"/>
        </w:rPr>
        <w:t>qu’ils</w:t>
      </w:r>
      <w:proofErr w:type="gramEnd"/>
      <w:r>
        <w:rPr>
          <w:rFonts w:asciiTheme="minorHAnsi" w:eastAsia="Calibri" w:hAnsiTheme="minorHAnsi" w:cstheme="minorHAnsi"/>
          <w:sz w:val="22"/>
          <w:szCs w:val="22"/>
          <w:lang w:eastAsia="en-US"/>
        </w:rPr>
        <w:t xml:space="preserve">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9"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lastRenderedPageBreak/>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30"/>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60" w:name="_Toc126922026"/>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60"/>
    </w:p>
    <w:p w14:paraId="6F3D8015" w14:textId="77777777" w:rsidR="00656639" w:rsidRPr="001B5605" w:rsidRDefault="00656639">
      <w:pPr>
        <w:pStyle w:val="Corpsdetexte"/>
        <w:jc w:val="left"/>
        <w:rPr>
          <w:rFonts w:asciiTheme="minorHAnsi" w:hAnsiTheme="minorHAnsi"/>
          <w:sz w:val="20"/>
        </w:rPr>
      </w:pPr>
    </w:p>
    <w:p w14:paraId="256795A6" w14:textId="34B0FBFB" w:rsidR="00632212" w:rsidRDefault="00632212" w:rsidP="0089602D">
      <w:pPr>
        <w:tabs>
          <w:tab w:val="left" w:pos="2745"/>
        </w:tabs>
        <w:rPr>
          <w:ins w:id="161" w:author="Thioro SARR" w:date="2026-02-11T11:33:00Z"/>
          <w:rFonts w:asciiTheme="minorHAnsi" w:eastAsia="Times New Roman" w:hAnsiTheme="minorHAnsi" w:cs="Arial"/>
          <w:szCs w:val="24"/>
        </w:rPr>
      </w:pPr>
    </w:p>
    <w:p w14:paraId="08EFE5F4" w14:textId="77777777" w:rsidR="00632212" w:rsidRPr="00632212" w:rsidRDefault="00632212" w:rsidP="005717AB">
      <w:pPr>
        <w:rPr>
          <w:ins w:id="162" w:author="Thioro SARR" w:date="2026-02-11T11:33:00Z"/>
          <w:rFonts w:asciiTheme="minorHAnsi" w:eastAsia="Times New Roman" w:hAnsiTheme="minorHAnsi" w:cs="Arial"/>
          <w:szCs w:val="24"/>
        </w:rPr>
      </w:pPr>
      <w:bookmarkStart w:id="163" w:name="_GoBack"/>
    </w:p>
    <w:p w14:paraId="465E3E60" w14:textId="77777777" w:rsidR="00632212" w:rsidRPr="00632212" w:rsidRDefault="00632212" w:rsidP="005717AB">
      <w:pPr>
        <w:rPr>
          <w:ins w:id="164" w:author="Thioro SARR" w:date="2026-02-11T11:33:00Z"/>
          <w:rFonts w:asciiTheme="minorHAnsi" w:eastAsia="Times New Roman" w:hAnsiTheme="minorHAnsi" w:cs="Arial"/>
          <w:szCs w:val="24"/>
        </w:rPr>
      </w:pPr>
    </w:p>
    <w:p w14:paraId="1291D0FC" w14:textId="77777777" w:rsidR="00632212" w:rsidRPr="00632212" w:rsidRDefault="00632212" w:rsidP="005717AB">
      <w:pPr>
        <w:rPr>
          <w:ins w:id="165" w:author="Thioro SARR" w:date="2026-02-11T11:33:00Z"/>
          <w:rFonts w:asciiTheme="minorHAnsi" w:eastAsia="Times New Roman" w:hAnsiTheme="minorHAnsi" w:cs="Arial"/>
          <w:szCs w:val="24"/>
        </w:rPr>
      </w:pPr>
    </w:p>
    <w:p w14:paraId="689FDA3E" w14:textId="77777777" w:rsidR="00632212" w:rsidRPr="00632212" w:rsidRDefault="00632212" w:rsidP="005717AB">
      <w:pPr>
        <w:rPr>
          <w:ins w:id="166" w:author="Thioro SARR" w:date="2026-02-11T11:33:00Z"/>
          <w:rFonts w:asciiTheme="minorHAnsi" w:eastAsia="Times New Roman" w:hAnsiTheme="minorHAnsi" w:cs="Arial"/>
          <w:szCs w:val="24"/>
        </w:rPr>
      </w:pPr>
    </w:p>
    <w:p w14:paraId="0C6D6E64" w14:textId="77777777" w:rsidR="00632212" w:rsidRPr="00632212" w:rsidRDefault="00632212" w:rsidP="005717AB">
      <w:pPr>
        <w:rPr>
          <w:ins w:id="167" w:author="Thioro SARR" w:date="2026-02-11T11:33:00Z"/>
          <w:rFonts w:asciiTheme="minorHAnsi" w:eastAsia="Times New Roman" w:hAnsiTheme="minorHAnsi" w:cs="Arial"/>
          <w:szCs w:val="24"/>
        </w:rPr>
      </w:pPr>
    </w:p>
    <w:p w14:paraId="2D3BEE2F" w14:textId="77777777" w:rsidR="00632212" w:rsidRPr="00632212" w:rsidRDefault="00632212" w:rsidP="005717AB">
      <w:pPr>
        <w:rPr>
          <w:ins w:id="168" w:author="Thioro SARR" w:date="2026-02-11T11:33:00Z"/>
          <w:rFonts w:asciiTheme="minorHAnsi" w:eastAsia="Times New Roman" w:hAnsiTheme="minorHAnsi" w:cs="Arial"/>
          <w:szCs w:val="24"/>
        </w:rPr>
      </w:pPr>
    </w:p>
    <w:p w14:paraId="373CB4C1" w14:textId="77777777" w:rsidR="00632212" w:rsidRPr="00632212" w:rsidRDefault="00632212" w:rsidP="005717AB">
      <w:pPr>
        <w:rPr>
          <w:ins w:id="169" w:author="Thioro SARR" w:date="2026-02-11T11:33:00Z"/>
          <w:rFonts w:asciiTheme="minorHAnsi" w:eastAsia="Times New Roman" w:hAnsiTheme="minorHAnsi" w:cs="Arial"/>
          <w:szCs w:val="24"/>
        </w:rPr>
      </w:pPr>
    </w:p>
    <w:p w14:paraId="260CDFA1" w14:textId="77777777" w:rsidR="00632212" w:rsidRPr="00632212" w:rsidRDefault="00632212" w:rsidP="005717AB">
      <w:pPr>
        <w:rPr>
          <w:ins w:id="170" w:author="Thioro SARR" w:date="2026-02-11T11:33:00Z"/>
          <w:rFonts w:asciiTheme="minorHAnsi" w:eastAsia="Times New Roman" w:hAnsiTheme="minorHAnsi" w:cs="Arial"/>
          <w:szCs w:val="24"/>
        </w:rPr>
      </w:pPr>
    </w:p>
    <w:p w14:paraId="31B0C73F" w14:textId="77777777" w:rsidR="00632212" w:rsidRPr="00632212" w:rsidRDefault="00632212" w:rsidP="005717AB">
      <w:pPr>
        <w:rPr>
          <w:ins w:id="171" w:author="Thioro SARR" w:date="2026-02-11T11:33:00Z"/>
          <w:rFonts w:asciiTheme="minorHAnsi" w:eastAsia="Times New Roman" w:hAnsiTheme="minorHAnsi" w:cs="Arial"/>
          <w:szCs w:val="24"/>
        </w:rPr>
      </w:pPr>
    </w:p>
    <w:p w14:paraId="4053D97C" w14:textId="77777777" w:rsidR="00632212" w:rsidRPr="00632212" w:rsidRDefault="00632212" w:rsidP="005717AB">
      <w:pPr>
        <w:rPr>
          <w:ins w:id="172" w:author="Thioro SARR" w:date="2026-02-11T11:33:00Z"/>
          <w:rFonts w:asciiTheme="minorHAnsi" w:eastAsia="Times New Roman" w:hAnsiTheme="minorHAnsi" w:cs="Arial"/>
          <w:szCs w:val="24"/>
        </w:rPr>
      </w:pPr>
    </w:p>
    <w:p w14:paraId="6FFDECE0" w14:textId="77777777" w:rsidR="00632212" w:rsidRPr="00632212" w:rsidRDefault="00632212" w:rsidP="005717AB">
      <w:pPr>
        <w:rPr>
          <w:ins w:id="173" w:author="Thioro SARR" w:date="2026-02-11T11:33:00Z"/>
          <w:rFonts w:asciiTheme="minorHAnsi" w:eastAsia="Times New Roman" w:hAnsiTheme="minorHAnsi" w:cs="Arial"/>
          <w:szCs w:val="24"/>
        </w:rPr>
      </w:pPr>
    </w:p>
    <w:p w14:paraId="5CE08783" w14:textId="77777777" w:rsidR="00632212" w:rsidRPr="00632212" w:rsidRDefault="00632212" w:rsidP="005717AB">
      <w:pPr>
        <w:rPr>
          <w:ins w:id="174" w:author="Thioro SARR" w:date="2026-02-11T11:33:00Z"/>
          <w:rFonts w:asciiTheme="minorHAnsi" w:eastAsia="Times New Roman" w:hAnsiTheme="minorHAnsi" w:cs="Arial"/>
          <w:szCs w:val="24"/>
        </w:rPr>
      </w:pPr>
    </w:p>
    <w:p w14:paraId="34C451BB" w14:textId="77777777" w:rsidR="00632212" w:rsidRPr="00632212" w:rsidRDefault="00632212" w:rsidP="005717AB">
      <w:pPr>
        <w:rPr>
          <w:ins w:id="175" w:author="Thioro SARR" w:date="2026-02-11T11:33:00Z"/>
          <w:rFonts w:asciiTheme="minorHAnsi" w:eastAsia="Times New Roman" w:hAnsiTheme="minorHAnsi" w:cs="Arial"/>
          <w:szCs w:val="24"/>
        </w:rPr>
      </w:pPr>
    </w:p>
    <w:p w14:paraId="581C4D72" w14:textId="77777777" w:rsidR="00632212" w:rsidRPr="00632212" w:rsidRDefault="00632212" w:rsidP="005717AB">
      <w:pPr>
        <w:rPr>
          <w:ins w:id="176" w:author="Thioro SARR" w:date="2026-02-11T11:33:00Z"/>
          <w:rFonts w:asciiTheme="minorHAnsi" w:eastAsia="Times New Roman" w:hAnsiTheme="minorHAnsi" w:cs="Arial"/>
          <w:szCs w:val="24"/>
        </w:rPr>
      </w:pPr>
    </w:p>
    <w:p w14:paraId="6BE0DE86" w14:textId="77777777" w:rsidR="00632212" w:rsidRPr="00632212" w:rsidRDefault="00632212" w:rsidP="005717AB">
      <w:pPr>
        <w:rPr>
          <w:ins w:id="177" w:author="Thioro SARR" w:date="2026-02-11T11:33:00Z"/>
          <w:rFonts w:asciiTheme="minorHAnsi" w:eastAsia="Times New Roman" w:hAnsiTheme="minorHAnsi" w:cs="Arial"/>
          <w:szCs w:val="24"/>
        </w:rPr>
      </w:pPr>
    </w:p>
    <w:p w14:paraId="38A50197" w14:textId="77777777" w:rsidR="00632212" w:rsidRPr="00632212" w:rsidRDefault="00632212" w:rsidP="005717AB">
      <w:pPr>
        <w:rPr>
          <w:ins w:id="178" w:author="Thioro SARR" w:date="2026-02-11T11:33:00Z"/>
          <w:rFonts w:asciiTheme="minorHAnsi" w:eastAsia="Times New Roman" w:hAnsiTheme="minorHAnsi" w:cs="Arial"/>
          <w:szCs w:val="24"/>
        </w:rPr>
      </w:pPr>
    </w:p>
    <w:p w14:paraId="452F7C4F" w14:textId="77777777" w:rsidR="00632212" w:rsidRPr="00632212" w:rsidRDefault="00632212" w:rsidP="005717AB">
      <w:pPr>
        <w:rPr>
          <w:ins w:id="179" w:author="Thioro SARR" w:date="2026-02-11T11:33:00Z"/>
          <w:rFonts w:asciiTheme="minorHAnsi" w:eastAsia="Times New Roman" w:hAnsiTheme="minorHAnsi" w:cs="Arial"/>
          <w:szCs w:val="24"/>
        </w:rPr>
      </w:pPr>
    </w:p>
    <w:p w14:paraId="04B14D6B" w14:textId="77777777" w:rsidR="00632212" w:rsidRPr="00632212" w:rsidRDefault="00632212" w:rsidP="005717AB">
      <w:pPr>
        <w:rPr>
          <w:ins w:id="180" w:author="Thioro SARR" w:date="2026-02-11T11:33:00Z"/>
          <w:rFonts w:asciiTheme="minorHAnsi" w:eastAsia="Times New Roman" w:hAnsiTheme="minorHAnsi" w:cs="Arial"/>
          <w:szCs w:val="24"/>
        </w:rPr>
      </w:pPr>
    </w:p>
    <w:p w14:paraId="3F0859F2" w14:textId="77777777" w:rsidR="00632212" w:rsidRPr="00632212" w:rsidRDefault="00632212" w:rsidP="005717AB">
      <w:pPr>
        <w:rPr>
          <w:ins w:id="181" w:author="Thioro SARR" w:date="2026-02-11T11:33:00Z"/>
          <w:rFonts w:asciiTheme="minorHAnsi" w:eastAsia="Times New Roman" w:hAnsiTheme="minorHAnsi" w:cs="Arial"/>
          <w:szCs w:val="24"/>
        </w:rPr>
      </w:pPr>
    </w:p>
    <w:p w14:paraId="54EB43C6" w14:textId="77777777" w:rsidR="00632212" w:rsidRPr="00632212" w:rsidRDefault="00632212" w:rsidP="005717AB">
      <w:pPr>
        <w:rPr>
          <w:ins w:id="182" w:author="Thioro SARR" w:date="2026-02-11T11:33:00Z"/>
          <w:rFonts w:asciiTheme="minorHAnsi" w:eastAsia="Times New Roman" w:hAnsiTheme="minorHAnsi" w:cs="Arial"/>
          <w:szCs w:val="24"/>
        </w:rPr>
      </w:pPr>
    </w:p>
    <w:p w14:paraId="2751F7A8" w14:textId="77777777" w:rsidR="00632212" w:rsidRPr="00632212" w:rsidRDefault="00632212" w:rsidP="005717AB">
      <w:pPr>
        <w:rPr>
          <w:ins w:id="183" w:author="Thioro SARR" w:date="2026-02-11T11:33:00Z"/>
          <w:rFonts w:asciiTheme="minorHAnsi" w:eastAsia="Times New Roman" w:hAnsiTheme="minorHAnsi" w:cs="Arial"/>
          <w:szCs w:val="24"/>
        </w:rPr>
      </w:pPr>
    </w:p>
    <w:p w14:paraId="475F07C8" w14:textId="77777777" w:rsidR="00632212" w:rsidRPr="00632212" w:rsidRDefault="00632212" w:rsidP="005717AB">
      <w:pPr>
        <w:rPr>
          <w:ins w:id="184" w:author="Thioro SARR" w:date="2026-02-11T11:33:00Z"/>
          <w:rFonts w:asciiTheme="minorHAnsi" w:eastAsia="Times New Roman" w:hAnsiTheme="minorHAnsi" w:cs="Arial"/>
          <w:szCs w:val="24"/>
        </w:rPr>
      </w:pPr>
    </w:p>
    <w:p w14:paraId="3DE416DB" w14:textId="77777777" w:rsidR="00632212" w:rsidRPr="00632212" w:rsidRDefault="00632212" w:rsidP="005717AB">
      <w:pPr>
        <w:rPr>
          <w:ins w:id="185" w:author="Thioro SARR" w:date="2026-02-11T11:33:00Z"/>
          <w:rFonts w:asciiTheme="minorHAnsi" w:eastAsia="Times New Roman" w:hAnsiTheme="minorHAnsi" w:cs="Arial"/>
          <w:szCs w:val="24"/>
        </w:rPr>
      </w:pPr>
    </w:p>
    <w:p w14:paraId="2654B7A7" w14:textId="77777777" w:rsidR="00632212" w:rsidRPr="00632212" w:rsidRDefault="00632212" w:rsidP="005717AB">
      <w:pPr>
        <w:rPr>
          <w:ins w:id="186" w:author="Thioro SARR" w:date="2026-02-11T11:33:00Z"/>
          <w:rFonts w:asciiTheme="minorHAnsi" w:eastAsia="Times New Roman" w:hAnsiTheme="minorHAnsi" w:cs="Arial"/>
          <w:szCs w:val="24"/>
        </w:rPr>
      </w:pPr>
    </w:p>
    <w:p w14:paraId="42F824F4" w14:textId="77777777" w:rsidR="00632212" w:rsidRPr="00632212" w:rsidRDefault="00632212" w:rsidP="005717AB">
      <w:pPr>
        <w:rPr>
          <w:ins w:id="187" w:author="Thioro SARR" w:date="2026-02-11T11:33:00Z"/>
          <w:rFonts w:asciiTheme="minorHAnsi" w:eastAsia="Times New Roman" w:hAnsiTheme="minorHAnsi" w:cs="Arial"/>
          <w:szCs w:val="24"/>
        </w:rPr>
      </w:pPr>
    </w:p>
    <w:p w14:paraId="7262A6F1" w14:textId="77777777" w:rsidR="00632212" w:rsidRPr="00632212" w:rsidRDefault="00632212" w:rsidP="005717AB">
      <w:pPr>
        <w:rPr>
          <w:ins w:id="188" w:author="Thioro SARR" w:date="2026-02-11T11:33:00Z"/>
          <w:rFonts w:asciiTheme="minorHAnsi" w:eastAsia="Times New Roman" w:hAnsiTheme="minorHAnsi" w:cs="Arial"/>
          <w:szCs w:val="24"/>
        </w:rPr>
      </w:pPr>
    </w:p>
    <w:p w14:paraId="44A7D8FB" w14:textId="77777777" w:rsidR="00632212" w:rsidRPr="00632212" w:rsidRDefault="00632212" w:rsidP="005717AB">
      <w:pPr>
        <w:rPr>
          <w:ins w:id="189" w:author="Thioro SARR" w:date="2026-02-11T11:33:00Z"/>
          <w:rFonts w:asciiTheme="minorHAnsi" w:eastAsia="Times New Roman" w:hAnsiTheme="minorHAnsi" w:cs="Arial"/>
          <w:szCs w:val="24"/>
        </w:rPr>
      </w:pPr>
    </w:p>
    <w:p w14:paraId="73FFEE57" w14:textId="77777777" w:rsidR="00632212" w:rsidRPr="00632212" w:rsidRDefault="00632212" w:rsidP="005717AB">
      <w:pPr>
        <w:rPr>
          <w:ins w:id="190" w:author="Thioro SARR" w:date="2026-02-11T11:33:00Z"/>
          <w:rFonts w:asciiTheme="minorHAnsi" w:eastAsia="Times New Roman" w:hAnsiTheme="minorHAnsi" w:cs="Arial"/>
          <w:szCs w:val="24"/>
        </w:rPr>
      </w:pPr>
    </w:p>
    <w:p w14:paraId="68FE0130" w14:textId="77777777" w:rsidR="00632212" w:rsidRPr="00632212" w:rsidRDefault="00632212" w:rsidP="005717AB">
      <w:pPr>
        <w:rPr>
          <w:ins w:id="191" w:author="Thioro SARR" w:date="2026-02-11T11:33:00Z"/>
          <w:rFonts w:asciiTheme="minorHAnsi" w:eastAsia="Times New Roman" w:hAnsiTheme="minorHAnsi" w:cs="Arial"/>
          <w:szCs w:val="24"/>
        </w:rPr>
      </w:pPr>
    </w:p>
    <w:p w14:paraId="213E512E" w14:textId="77777777" w:rsidR="00632212" w:rsidRPr="00632212" w:rsidRDefault="00632212" w:rsidP="005717AB">
      <w:pPr>
        <w:rPr>
          <w:ins w:id="192" w:author="Thioro SARR" w:date="2026-02-11T11:33:00Z"/>
          <w:rFonts w:asciiTheme="minorHAnsi" w:eastAsia="Times New Roman" w:hAnsiTheme="minorHAnsi" w:cs="Arial"/>
          <w:szCs w:val="24"/>
        </w:rPr>
      </w:pPr>
    </w:p>
    <w:p w14:paraId="6900601E" w14:textId="77777777" w:rsidR="00632212" w:rsidRPr="00632212" w:rsidRDefault="00632212" w:rsidP="005717AB">
      <w:pPr>
        <w:rPr>
          <w:ins w:id="193" w:author="Thioro SARR" w:date="2026-02-11T11:33:00Z"/>
          <w:rFonts w:asciiTheme="minorHAnsi" w:eastAsia="Times New Roman" w:hAnsiTheme="minorHAnsi" w:cs="Arial"/>
          <w:szCs w:val="24"/>
        </w:rPr>
      </w:pPr>
    </w:p>
    <w:p w14:paraId="6051C70C" w14:textId="77777777" w:rsidR="00632212" w:rsidRPr="00632212" w:rsidRDefault="00632212" w:rsidP="005717AB">
      <w:pPr>
        <w:rPr>
          <w:ins w:id="194" w:author="Thioro SARR" w:date="2026-02-11T11:33:00Z"/>
          <w:rFonts w:asciiTheme="minorHAnsi" w:eastAsia="Times New Roman" w:hAnsiTheme="minorHAnsi" w:cs="Arial"/>
          <w:szCs w:val="24"/>
        </w:rPr>
      </w:pPr>
    </w:p>
    <w:p w14:paraId="195E12D6" w14:textId="77777777" w:rsidR="00632212" w:rsidRPr="00632212" w:rsidRDefault="00632212" w:rsidP="005717AB">
      <w:pPr>
        <w:rPr>
          <w:ins w:id="195" w:author="Thioro SARR" w:date="2026-02-11T11:33:00Z"/>
          <w:rFonts w:asciiTheme="minorHAnsi" w:eastAsia="Times New Roman" w:hAnsiTheme="minorHAnsi" w:cs="Arial"/>
          <w:szCs w:val="24"/>
        </w:rPr>
      </w:pPr>
    </w:p>
    <w:p w14:paraId="6AA8F56E" w14:textId="77777777" w:rsidR="00632212" w:rsidRPr="00632212" w:rsidRDefault="00632212" w:rsidP="005717AB">
      <w:pPr>
        <w:rPr>
          <w:ins w:id="196" w:author="Thioro SARR" w:date="2026-02-11T11:33:00Z"/>
          <w:rFonts w:asciiTheme="minorHAnsi" w:eastAsia="Times New Roman" w:hAnsiTheme="minorHAnsi" w:cs="Arial"/>
          <w:szCs w:val="24"/>
        </w:rPr>
      </w:pPr>
    </w:p>
    <w:p w14:paraId="17B5743B" w14:textId="77777777" w:rsidR="00632212" w:rsidRPr="00632212" w:rsidRDefault="00632212" w:rsidP="005717AB">
      <w:pPr>
        <w:rPr>
          <w:ins w:id="197" w:author="Thioro SARR" w:date="2026-02-11T11:33:00Z"/>
          <w:rFonts w:asciiTheme="minorHAnsi" w:eastAsia="Times New Roman" w:hAnsiTheme="minorHAnsi" w:cs="Arial"/>
          <w:szCs w:val="24"/>
        </w:rPr>
      </w:pPr>
    </w:p>
    <w:p w14:paraId="472A54D4" w14:textId="77777777" w:rsidR="00632212" w:rsidRPr="00632212" w:rsidRDefault="00632212" w:rsidP="005717AB">
      <w:pPr>
        <w:rPr>
          <w:ins w:id="198" w:author="Thioro SARR" w:date="2026-02-11T11:33:00Z"/>
          <w:rFonts w:asciiTheme="minorHAnsi" w:eastAsia="Times New Roman" w:hAnsiTheme="minorHAnsi" w:cs="Arial"/>
          <w:szCs w:val="24"/>
        </w:rPr>
      </w:pPr>
    </w:p>
    <w:p w14:paraId="68F11C61" w14:textId="77777777" w:rsidR="00632212" w:rsidRPr="00632212" w:rsidRDefault="00632212" w:rsidP="005717AB">
      <w:pPr>
        <w:rPr>
          <w:ins w:id="199" w:author="Thioro SARR" w:date="2026-02-11T11:33:00Z"/>
          <w:rFonts w:asciiTheme="minorHAnsi" w:eastAsia="Times New Roman" w:hAnsiTheme="minorHAnsi" w:cs="Arial"/>
          <w:szCs w:val="24"/>
        </w:rPr>
      </w:pPr>
    </w:p>
    <w:bookmarkEnd w:id="163"/>
    <w:p w14:paraId="04BF8FD9" w14:textId="50CED596" w:rsidR="00632212" w:rsidRDefault="00632212" w:rsidP="00632212">
      <w:pPr>
        <w:rPr>
          <w:ins w:id="200" w:author="Thioro SARR" w:date="2026-02-11T11:33:00Z"/>
          <w:rFonts w:asciiTheme="minorHAnsi" w:eastAsia="Times New Roman" w:hAnsiTheme="minorHAnsi" w:cs="Arial"/>
          <w:szCs w:val="24"/>
        </w:rPr>
      </w:pPr>
    </w:p>
    <w:p w14:paraId="29E4CBD0" w14:textId="38CBD1A2" w:rsidR="00BB55D6" w:rsidRDefault="00BB55D6" w:rsidP="00632212">
      <w:pPr>
        <w:rPr>
          <w:ins w:id="201" w:author="Thioro SARR" w:date="2026-02-11T11:33:00Z"/>
          <w:rFonts w:asciiTheme="minorHAnsi" w:eastAsia="Times New Roman" w:hAnsiTheme="minorHAnsi" w:cs="Arial"/>
          <w:szCs w:val="24"/>
        </w:rPr>
      </w:pPr>
    </w:p>
    <w:p w14:paraId="7E360F30" w14:textId="3D787F0C" w:rsidR="00632212" w:rsidRPr="00632212" w:rsidRDefault="00632212" w:rsidP="00632212">
      <w:pPr>
        <w:jc w:val="center"/>
        <w:rPr>
          <w:ins w:id="202" w:author="Thioro SARR" w:date="2026-02-11T11:33:00Z"/>
          <w:rFonts w:asciiTheme="minorHAnsi" w:eastAsia="Times New Roman" w:hAnsiTheme="minorHAnsi" w:cs="Arial"/>
          <w:sz w:val="28"/>
          <w:szCs w:val="28"/>
        </w:rPr>
      </w:pPr>
      <w:ins w:id="203" w:author="Thioro SARR" w:date="2026-02-11T11:33:00Z">
        <w:r w:rsidRPr="00632212">
          <w:rPr>
            <w:rFonts w:asciiTheme="minorHAnsi" w:eastAsia="Times New Roman" w:hAnsiTheme="minorHAnsi" w:cs="Arial"/>
            <w:sz w:val="28"/>
            <w:szCs w:val="28"/>
          </w:rPr>
          <w:lastRenderedPageBreak/>
          <w:t>ANNEXE 2 : MODELE BON DE COMMANDE</w:t>
        </w:r>
      </w:ins>
    </w:p>
    <w:p w14:paraId="6E0B8337" w14:textId="77777777" w:rsidR="00632212" w:rsidRDefault="00632212" w:rsidP="00632212">
      <w:pPr>
        <w:pBdr>
          <w:top w:val="single" w:sz="4" w:space="1" w:color="000000"/>
          <w:left w:val="single" w:sz="4" w:space="3" w:color="000000"/>
          <w:bottom w:val="single" w:sz="4" w:space="1" w:color="000000"/>
          <w:right w:val="single" w:sz="4" w:space="0" w:color="000000"/>
        </w:pBdr>
        <w:ind w:right="-29"/>
        <w:jc w:val="center"/>
        <w:rPr>
          <w:ins w:id="204" w:author="Thioro SARR" w:date="2026-02-11T11:34:00Z"/>
          <w:b/>
          <w:bCs/>
          <w:caps/>
          <w:sz w:val="22"/>
          <w:szCs w:val="26"/>
        </w:rPr>
      </w:pPr>
      <w:ins w:id="205" w:author="Thioro SARR" w:date="2026-02-11T11:34:00Z">
        <w:r>
          <w:rPr>
            <w:b/>
            <w:bCs/>
            <w:caps/>
            <w:sz w:val="28"/>
            <w:szCs w:val="26"/>
          </w:rPr>
          <w:br/>
          <w:t>bon de commande</w:t>
        </w:r>
        <w:r>
          <w:rPr>
            <w:b/>
            <w:bCs/>
            <w:caps/>
            <w:sz w:val="28"/>
            <w:szCs w:val="26"/>
          </w:rPr>
          <w:br/>
        </w:r>
        <w:r>
          <w:rPr>
            <w:b/>
            <w:sz w:val="28"/>
          </w:rPr>
          <w:t>2</w:t>
        </w:r>
        <w:r>
          <w:rPr>
            <w:b/>
            <w:sz w:val="28"/>
            <w:highlight w:val="green"/>
          </w:rPr>
          <w:t>X</w:t>
        </w:r>
        <w:r>
          <w:rPr>
            <w:b/>
            <w:sz w:val="28"/>
          </w:rPr>
          <w:t>-BC</w:t>
        </w:r>
        <w:r>
          <w:rPr>
            <w:b/>
            <w:sz w:val="28"/>
            <w:highlight w:val="green"/>
          </w:rPr>
          <w:t>XXXX</w:t>
        </w:r>
      </w:ins>
    </w:p>
    <w:p w14:paraId="4AB5D3D5" w14:textId="77777777" w:rsidR="00632212" w:rsidRDefault="00632212" w:rsidP="00632212">
      <w:pPr>
        <w:pBdr>
          <w:top w:val="single" w:sz="4" w:space="1" w:color="000000"/>
          <w:left w:val="single" w:sz="4" w:space="3" w:color="000000"/>
          <w:bottom w:val="single" w:sz="4" w:space="1" w:color="000000"/>
          <w:right w:val="single" w:sz="4" w:space="0" w:color="000000"/>
        </w:pBdr>
        <w:ind w:right="-29"/>
        <w:rPr>
          <w:ins w:id="206" w:author="Thioro SARR" w:date="2026-02-11T11:34:00Z"/>
          <w:sz w:val="22"/>
        </w:rPr>
      </w:pPr>
      <w:ins w:id="207" w:author="Thioro SARR" w:date="2026-02-11T11:34:00Z">
        <w:r>
          <w:rPr>
            <w:b/>
            <w:bCs/>
            <w:caps/>
            <w:sz w:val="22"/>
            <w:szCs w:val="26"/>
          </w:rPr>
          <w:t>conclu au titre du contrat-cadre n°</w:t>
        </w:r>
        <w:r>
          <w:rPr>
            <w:b/>
            <w:bCs/>
            <w:caps/>
            <w:sz w:val="22"/>
            <w:szCs w:val="26"/>
            <w:highlight w:val="green"/>
          </w:rPr>
          <w:t>2X-ACXXXX</w:t>
        </w:r>
        <w:r>
          <w:rPr>
            <w:b/>
            <w:bCs/>
            <w:caps/>
            <w:sz w:val="28"/>
            <w:szCs w:val="26"/>
          </w:rPr>
          <w:br/>
        </w:r>
      </w:ins>
    </w:p>
    <w:tbl>
      <w:tblPr>
        <w:tblStyle w:val="Grilledutableau"/>
        <w:tblW w:w="0" w:type="auto"/>
        <w:tblLook w:val="04A0" w:firstRow="1" w:lastRow="0" w:firstColumn="1" w:lastColumn="0" w:noHBand="0" w:noVBand="1"/>
      </w:tblPr>
      <w:tblGrid>
        <w:gridCol w:w="4644"/>
      </w:tblGrid>
      <w:tr w:rsidR="00632212" w14:paraId="751D0F9D" w14:textId="77777777" w:rsidTr="000A030B">
        <w:trPr>
          <w:ins w:id="208" w:author="Thioro SARR" w:date="2026-02-11T11:34:00Z"/>
        </w:trPr>
        <w:tc>
          <w:tcPr>
            <w:tcW w:w="4644" w:type="dxa"/>
            <w:shd w:val="clear" w:color="auto" w:fill="D9D9D9" w:themeFill="background1" w:themeFillShade="D9"/>
            <w:vAlign w:val="center"/>
          </w:tcPr>
          <w:p w14:paraId="3C8C8026" w14:textId="77777777" w:rsidR="00632212" w:rsidRDefault="00632212" w:rsidP="000A030B">
            <w:pPr>
              <w:spacing w:before="120" w:after="120"/>
              <w:rPr>
                <w:ins w:id="209" w:author="Thioro SARR" w:date="2026-02-11T11:34:00Z"/>
                <w:b/>
                <w:smallCaps/>
                <w:sz w:val="24"/>
              </w:rPr>
            </w:pPr>
            <w:ins w:id="210" w:author="Thioro SARR" w:date="2026-02-11T11:34:00Z">
              <w:r>
                <w:rPr>
                  <w:b/>
                  <w:smallCaps/>
                  <w:sz w:val="24"/>
                </w:rPr>
                <w:t>Date de notification :</w:t>
              </w:r>
              <w:r>
                <w:rPr>
                  <w:b/>
                  <w:smallCaps/>
                  <w:sz w:val="24"/>
                </w:rPr>
                <w:tab/>
              </w:r>
              <w:r>
                <w:rPr>
                  <w:b/>
                  <w:smallCaps/>
                  <w:sz w:val="24"/>
                </w:rPr>
                <w:tab/>
              </w:r>
              <w:r>
                <w:rPr>
                  <w:b/>
                  <w:smallCaps/>
                  <w:sz w:val="24"/>
                </w:rPr>
                <w:tab/>
              </w:r>
              <w:r>
                <w:rPr>
                  <w:b/>
                  <w:smallCaps/>
                  <w:sz w:val="24"/>
                </w:rPr>
                <w:tab/>
              </w:r>
            </w:ins>
          </w:p>
        </w:tc>
      </w:tr>
    </w:tbl>
    <w:tbl>
      <w:tblPr>
        <w:tblW w:w="9511" w:type="dxa"/>
        <w:tblInd w:w="70" w:type="dxa"/>
        <w:tblLayout w:type="fixed"/>
        <w:tblCellMar>
          <w:left w:w="70" w:type="dxa"/>
          <w:right w:w="70" w:type="dxa"/>
        </w:tblCellMar>
        <w:tblLook w:val="0000" w:firstRow="0" w:lastRow="0" w:firstColumn="0" w:lastColumn="0" w:noHBand="0" w:noVBand="0"/>
      </w:tblPr>
      <w:tblGrid>
        <w:gridCol w:w="2901"/>
        <w:gridCol w:w="270"/>
        <w:gridCol w:w="3174"/>
        <w:gridCol w:w="3148"/>
        <w:gridCol w:w="18"/>
      </w:tblGrid>
      <w:tr w:rsidR="00632212" w14:paraId="78EA6EB4" w14:textId="77777777" w:rsidTr="000A030B">
        <w:trPr>
          <w:ins w:id="211" w:author="Thioro SARR" w:date="2026-02-11T11:34:00Z"/>
        </w:trPr>
        <w:tc>
          <w:tcPr>
            <w:tcW w:w="9511" w:type="dxa"/>
            <w:gridSpan w:val="5"/>
            <w:tcBorders>
              <w:bottom w:val="single" w:sz="4" w:space="0" w:color="000000"/>
            </w:tcBorders>
          </w:tcPr>
          <w:p w14:paraId="76ECE3C2" w14:textId="77777777" w:rsidR="00632212" w:rsidRDefault="00632212" w:rsidP="000A030B">
            <w:pPr>
              <w:rPr>
                <w:ins w:id="212" w:author="Thioro SARR" w:date="2026-02-11T11:34:00Z"/>
                <w:sz w:val="22"/>
              </w:rPr>
            </w:pPr>
            <w:ins w:id="213" w:author="Thioro SARR" w:date="2026-02-11T11:34:00Z">
              <w:r>
                <w:rPr>
                  <w:smallCaps/>
                  <w:sz w:val="22"/>
                </w:rPr>
                <w:br/>
                <w:t>Rappel de l’identification du contrat</w:t>
              </w:r>
            </w:ins>
          </w:p>
        </w:tc>
      </w:tr>
      <w:tr w:rsidR="00632212" w14:paraId="5BB45CC3" w14:textId="77777777" w:rsidTr="000A030B">
        <w:trPr>
          <w:gridAfter w:val="1"/>
          <w:wAfter w:w="18" w:type="dxa"/>
          <w:ins w:id="214" w:author="Thioro SARR" w:date="2026-02-11T11:34:00Z"/>
        </w:trPr>
        <w:tc>
          <w:tcPr>
            <w:tcW w:w="2901" w:type="dxa"/>
            <w:tcBorders>
              <w:top w:val="single" w:sz="4" w:space="0" w:color="auto"/>
              <w:left w:val="single" w:sz="4" w:space="0" w:color="auto"/>
              <w:bottom w:val="single" w:sz="4" w:space="0" w:color="000000"/>
            </w:tcBorders>
          </w:tcPr>
          <w:p w14:paraId="54A5D884" w14:textId="77777777" w:rsidR="00632212" w:rsidRDefault="00632212" w:rsidP="000A030B">
            <w:pPr>
              <w:rPr>
                <w:ins w:id="215" w:author="Thioro SARR" w:date="2026-02-11T11:34:00Z"/>
                <w:sz w:val="22"/>
                <w:szCs w:val="22"/>
              </w:rPr>
            </w:pPr>
            <w:ins w:id="216" w:author="Thioro SARR" w:date="2026-02-11T11:34:00Z">
              <w:r>
                <w:rPr>
                  <w:sz w:val="22"/>
                  <w:szCs w:val="22"/>
                </w:rPr>
                <w:t>Objet du contrat-cadre</w:t>
              </w:r>
            </w:ins>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797013CB" w14:textId="77777777" w:rsidR="00632212" w:rsidRDefault="00632212" w:rsidP="000A030B">
            <w:pPr>
              <w:rPr>
                <w:ins w:id="217" w:author="Thioro SARR" w:date="2026-02-11T11:34:00Z"/>
                <w:sz w:val="22"/>
                <w:szCs w:val="22"/>
              </w:rPr>
            </w:pPr>
          </w:p>
        </w:tc>
      </w:tr>
      <w:tr w:rsidR="00632212" w14:paraId="506390B0" w14:textId="77777777" w:rsidTr="000A030B">
        <w:trPr>
          <w:gridAfter w:val="1"/>
          <w:wAfter w:w="18" w:type="dxa"/>
          <w:ins w:id="218" w:author="Thioro SARR" w:date="2026-02-11T11:34:00Z"/>
        </w:trPr>
        <w:tc>
          <w:tcPr>
            <w:tcW w:w="2901" w:type="dxa"/>
            <w:tcBorders>
              <w:top w:val="single" w:sz="4" w:space="0" w:color="auto"/>
              <w:left w:val="single" w:sz="4" w:space="0" w:color="auto"/>
              <w:bottom w:val="single" w:sz="4" w:space="0" w:color="000000"/>
            </w:tcBorders>
          </w:tcPr>
          <w:p w14:paraId="31579529" w14:textId="77777777" w:rsidR="00632212" w:rsidRDefault="00632212" w:rsidP="000A030B">
            <w:pPr>
              <w:rPr>
                <w:ins w:id="219" w:author="Thioro SARR" w:date="2026-02-11T11:34:00Z"/>
                <w:sz w:val="22"/>
                <w:szCs w:val="22"/>
              </w:rPr>
            </w:pPr>
            <w:ins w:id="220" w:author="Thioro SARR" w:date="2026-02-11T11:34:00Z">
              <w:r>
                <w:rPr>
                  <w:sz w:val="22"/>
                  <w:szCs w:val="22"/>
                </w:rPr>
                <w:t>Numéro du contrat-cadre</w:t>
              </w:r>
            </w:ins>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08020417" w14:textId="77777777" w:rsidR="00632212" w:rsidRDefault="00632212" w:rsidP="000A030B">
            <w:pPr>
              <w:rPr>
                <w:ins w:id="221" w:author="Thioro SARR" w:date="2026-02-11T11:34:00Z"/>
                <w:sz w:val="22"/>
                <w:szCs w:val="22"/>
              </w:rPr>
            </w:pPr>
          </w:p>
        </w:tc>
      </w:tr>
      <w:tr w:rsidR="00632212" w14:paraId="6C7E6C05" w14:textId="77777777" w:rsidTr="000A030B">
        <w:trPr>
          <w:gridAfter w:val="1"/>
          <w:wAfter w:w="18" w:type="dxa"/>
          <w:ins w:id="222" w:author="Thioro SARR" w:date="2026-02-11T11:34:00Z"/>
        </w:trPr>
        <w:tc>
          <w:tcPr>
            <w:tcW w:w="2901" w:type="dxa"/>
            <w:tcBorders>
              <w:top w:val="single" w:sz="4" w:space="0" w:color="000000"/>
              <w:left w:val="single" w:sz="4" w:space="0" w:color="auto"/>
              <w:bottom w:val="single" w:sz="4" w:space="0" w:color="auto"/>
            </w:tcBorders>
          </w:tcPr>
          <w:p w14:paraId="16B2A1D5" w14:textId="77777777" w:rsidR="00632212" w:rsidRDefault="00632212" w:rsidP="000A030B">
            <w:pPr>
              <w:rPr>
                <w:ins w:id="223" w:author="Thioro SARR" w:date="2026-02-11T11:34:00Z"/>
                <w:sz w:val="22"/>
                <w:szCs w:val="22"/>
              </w:rPr>
            </w:pPr>
            <w:ins w:id="224" w:author="Thioro SARR" w:date="2026-02-11T11:34:00Z">
              <w:r>
                <w:rPr>
                  <w:sz w:val="22"/>
                  <w:szCs w:val="22"/>
                </w:rPr>
                <w:t>Contractant</w:t>
              </w:r>
            </w:ins>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5DF71F73" w14:textId="77777777" w:rsidR="00632212" w:rsidRDefault="00632212" w:rsidP="000A030B">
            <w:pPr>
              <w:rPr>
                <w:ins w:id="225" w:author="Thioro SARR" w:date="2026-02-11T11:34:00Z"/>
                <w:sz w:val="22"/>
                <w:szCs w:val="22"/>
              </w:rPr>
            </w:pPr>
          </w:p>
        </w:tc>
      </w:tr>
      <w:tr w:rsidR="00632212" w14:paraId="72526B12" w14:textId="77777777" w:rsidTr="000A030B">
        <w:trPr>
          <w:gridAfter w:val="1"/>
          <w:wAfter w:w="18" w:type="dxa"/>
          <w:ins w:id="226" w:author="Thioro SARR" w:date="2026-02-11T11:34:00Z"/>
        </w:trPr>
        <w:tc>
          <w:tcPr>
            <w:tcW w:w="2901" w:type="dxa"/>
            <w:tcBorders>
              <w:top w:val="single" w:sz="4" w:space="0" w:color="000000"/>
              <w:left w:val="single" w:sz="4" w:space="0" w:color="auto"/>
              <w:bottom w:val="single" w:sz="4" w:space="0" w:color="auto"/>
            </w:tcBorders>
          </w:tcPr>
          <w:p w14:paraId="4902F593" w14:textId="77777777" w:rsidR="00632212" w:rsidRDefault="00632212" w:rsidP="000A030B">
            <w:pPr>
              <w:rPr>
                <w:ins w:id="227" w:author="Thioro SARR" w:date="2026-02-11T11:34:00Z"/>
                <w:sz w:val="22"/>
                <w:szCs w:val="22"/>
              </w:rPr>
            </w:pPr>
            <w:ins w:id="228" w:author="Thioro SARR" w:date="2026-02-11T11:34:00Z">
              <w:r>
                <w:rPr>
                  <w:sz w:val="22"/>
                  <w:szCs w:val="22"/>
                </w:rPr>
                <w:t>Date de notification</w:t>
              </w:r>
            </w:ins>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1193E8B0" w14:textId="77777777" w:rsidR="00632212" w:rsidRDefault="00632212" w:rsidP="000A030B">
            <w:pPr>
              <w:rPr>
                <w:ins w:id="229" w:author="Thioro SARR" w:date="2026-02-11T11:34:00Z"/>
                <w:sz w:val="22"/>
                <w:szCs w:val="22"/>
              </w:rPr>
            </w:pPr>
          </w:p>
        </w:tc>
      </w:tr>
      <w:tr w:rsidR="00632212" w14:paraId="338E0853" w14:textId="77777777" w:rsidTr="000A030B">
        <w:trPr>
          <w:gridAfter w:val="1"/>
          <w:wAfter w:w="18" w:type="dxa"/>
          <w:ins w:id="230" w:author="Thioro SARR" w:date="2026-02-11T11:34:00Z"/>
        </w:trPr>
        <w:tc>
          <w:tcPr>
            <w:tcW w:w="9493" w:type="dxa"/>
            <w:gridSpan w:val="4"/>
            <w:tcBorders>
              <w:top w:val="single" w:sz="4" w:space="0" w:color="auto"/>
              <w:bottom w:val="single" w:sz="4" w:space="0" w:color="auto"/>
            </w:tcBorders>
          </w:tcPr>
          <w:p w14:paraId="5EE28826" w14:textId="77777777" w:rsidR="00632212" w:rsidRDefault="00632212" w:rsidP="000A030B">
            <w:pPr>
              <w:pStyle w:val="En-tte"/>
              <w:rPr>
                <w:ins w:id="231" w:author="Thioro SARR" w:date="2026-02-11T11:34:00Z"/>
                <w:sz w:val="22"/>
              </w:rPr>
            </w:pPr>
            <w:ins w:id="232" w:author="Thioro SARR" w:date="2026-02-11T11:34:00Z">
              <w:r>
                <w:rPr>
                  <w:smallCaps/>
                  <w:sz w:val="22"/>
                </w:rPr>
                <w:br/>
                <w:t>Bon de commande</w:t>
              </w:r>
            </w:ins>
          </w:p>
        </w:tc>
      </w:tr>
      <w:tr w:rsidR="00632212" w14:paraId="59915DDC" w14:textId="77777777" w:rsidTr="000A030B">
        <w:trPr>
          <w:gridAfter w:val="1"/>
          <w:wAfter w:w="18" w:type="dxa"/>
          <w:ins w:id="233" w:author="Thioro SARR" w:date="2026-02-11T11:34:00Z"/>
        </w:trPr>
        <w:tc>
          <w:tcPr>
            <w:tcW w:w="2901" w:type="dxa"/>
            <w:tcBorders>
              <w:top w:val="single" w:sz="4" w:space="0" w:color="auto"/>
              <w:left w:val="single" w:sz="4" w:space="0" w:color="auto"/>
              <w:bottom w:val="single" w:sz="4" w:space="0" w:color="auto"/>
            </w:tcBorders>
          </w:tcPr>
          <w:p w14:paraId="6AE22EEB" w14:textId="77777777" w:rsidR="00632212" w:rsidRDefault="00632212" w:rsidP="000A030B">
            <w:pPr>
              <w:rPr>
                <w:ins w:id="234" w:author="Thioro SARR" w:date="2026-02-11T11:34:00Z"/>
                <w:sz w:val="22"/>
                <w:szCs w:val="22"/>
              </w:rPr>
            </w:pPr>
            <w:ins w:id="235" w:author="Thioro SARR" w:date="2026-02-11T11:34:00Z">
              <w:r>
                <w:rPr>
                  <w:sz w:val="22"/>
                  <w:szCs w:val="22"/>
                </w:rPr>
                <w:t>Numéro du BC</w:t>
              </w:r>
            </w:ins>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022ED440" w14:textId="77777777" w:rsidR="00632212" w:rsidRDefault="00632212" w:rsidP="000A030B">
            <w:pPr>
              <w:jc w:val="center"/>
              <w:rPr>
                <w:ins w:id="236" w:author="Thioro SARR" w:date="2026-02-11T11:34:00Z"/>
                <w:b/>
                <w:sz w:val="22"/>
                <w:szCs w:val="22"/>
              </w:rPr>
            </w:pPr>
          </w:p>
        </w:tc>
      </w:tr>
      <w:tr w:rsidR="00632212" w14:paraId="547CD67D" w14:textId="77777777" w:rsidTr="000A030B">
        <w:trPr>
          <w:gridAfter w:val="1"/>
          <w:wAfter w:w="18" w:type="dxa"/>
          <w:ins w:id="237" w:author="Thioro SARR" w:date="2026-02-11T11:34:00Z"/>
        </w:trPr>
        <w:tc>
          <w:tcPr>
            <w:tcW w:w="2901" w:type="dxa"/>
            <w:tcBorders>
              <w:top w:val="single" w:sz="4" w:space="0" w:color="auto"/>
              <w:left w:val="single" w:sz="4" w:space="0" w:color="auto"/>
              <w:bottom w:val="single" w:sz="4" w:space="0" w:color="auto"/>
            </w:tcBorders>
          </w:tcPr>
          <w:p w14:paraId="38CAAD1F" w14:textId="77777777" w:rsidR="00632212" w:rsidRDefault="00632212" w:rsidP="000A030B">
            <w:pPr>
              <w:rPr>
                <w:ins w:id="238" w:author="Thioro SARR" w:date="2026-02-11T11:34:00Z"/>
                <w:sz w:val="22"/>
                <w:szCs w:val="22"/>
              </w:rPr>
            </w:pPr>
            <w:ins w:id="239" w:author="Thioro SARR" w:date="2026-02-11T11:34:00Z">
              <w:r>
                <w:rPr>
                  <w:sz w:val="22"/>
                  <w:szCs w:val="22"/>
                </w:rPr>
                <w:t>Objet du bon de commande</w:t>
              </w:r>
            </w:ins>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526053D4" w14:textId="77777777" w:rsidR="00632212" w:rsidRDefault="00632212" w:rsidP="000A030B">
            <w:pPr>
              <w:rPr>
                <w:ins w:id="240" w:author="Thioro SARR" w:date="2026-02-11T11:34:00Z"/>
                <w:sz w:val="22"/>
                <w:szCs w:val="22"/>
              </w:rPr>
            </w:pPr>
          </w:p>
        </w:tc>
      </w:tr>
      <w:tr w:rsidR="00632212" w14:paraId="2ADEBDE5" w14:textId="77777777" w:rsidTr="000A030B">
        <w:trPr>
          <w:gridAfter w:val="1"/>
          <w:wAfter w:w="18" w:type="dxa"/>
          <w:ins w:id="241" w:author="Thioro SARR" w:date="2026-02-11T11:34:00Z"/>
        </w:trPr>
        <w:tc>
          <w:tcPr>
            <w:tcW w:w="2901" w:type="dxa"/>
            <w:tcBorders>
              <w:top w:val="single" w:sz="4" w:space="0" w:color="auto"/>
              <w:left w:val="single" w:sz="4" w:space="0" w:color="auto"/>
              <w:bottom w:val="single" w:sz="4" w:space="0" w:color="auto"/>
            </w:tcBorders>
          </w:tcPr>
          <w:p w14:paraId="543D5785" w14:textId="77777777" w:rsidR="00632212" w:rsidRDefault="00632212" w:rsidP="000A030B">
            <w:pPr>
              <w:rPr>
                <w:ins w:id="242" w:author="Thioro SARR" w:date="2026-02-11T11:34:00Z"/>
                <w:sz w:val="22"/>
                <w:szCs w:val="22"/>
              </w:rPr>
            </w:pPr>
            <w:ins w:id="243" w:author="Thioro SARR" w:date="2026-02-11T11:34:00Z">
              <w:r>
                <w:rPr>
                  <w:sz w:val="22"/>
                  <w:szCs w:val="22"/>
                </w:rPr>
                <w:t>Livrables intermédiaires</w:t>
              </w:r>
            </w:ins>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5053688D" w14:textId="77777777" w:rsidR="00632212" w:rsidRDefault="00632212" w:rsidP="000A030B">
            <w:pPr>
              <w:rPr>
                <w:ins w:id="244" w:author="Thioro SARR" w:date="2026-02-11T11:34:00Z"/>
                <w:sz w:val="22"/>
                <w:szCs w:val="22"/>
              </w:rPr>
            </w:pPr>
          </w:p>
        </w:tc>
      </w:tr>
      <w:tr w:rsidR="00632212" w14:paraId="5789ECEC" w14:textId="77777777" w:rsidTr="000A030B">
        <w:trPr>
          <w:gridAfter w:val="1"/>
          <w:wAfter w:w="18" w:type="dxa"/>
          <w:ins w:id="245" w:author="Thioro SARR" w:date="2026-02-11T11:34:00Z"/>
        </w:trPr>
        <w:tc>
          <w:tcPr>
            <w:tcW w:w="2901" w:type="dxa"/>
            <w:tcBorders>
              <w:top w:val="single" w:sz="4" w:space="0" w:color="auto"/>
              <w:left w:val="single" w:sz="4" w:space="0" w:color="auto"/>
              <w:bottom w:val="single" w:sz="4" w:space="0" w:color="auto"/>
            </w:tcBorders>
          </w:tcPr>
          <w:p w14:paraId="3E27B769" w14:textId="77777777" w:rsidR="00632212" w:rsidRDefault="00632212" w:rsidP="000A030B">
            <w:pPr>
              <w:rPr>
                <w:ins w:id="246" w:author="Thioro SARR" w:date="2026-02-11T11:34:00Z"/>
                <w:sz w:val="22"/>
                <w:szCs w:val="22"/>
              </w:rPr>
            </w:pPr>
            <w:ins w:id="247" w:author="Thioro SARR" w:date="2026-02-11T11:34:00Z">
              <w:r>
                <w:rPr>
                  <w:sz w:val="22"/>
                  <w:szCs w:val="22"/>
                </w:rPr>
                <w:t>Livrables finaux</w:t>
              </w:r>
            </w:ins>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14B3F9FC" w14:textId="77777777" w:rsidR="00632212" w:rsidRDefault="00632212" w:rsidP="000A030B">
            <w:pPr>
              <w:rPr>
                <w:ins w:id="248" w:author="Thioro SARR" w:date="2026-02-11T11:34:00Z"/>
                <w:sz w:val="22"/>
                <w:szCs w:val="22"/>
              </w:rPr>
            </w:pPr>
          </w:p>
        </w:tc>
      </w:tr>
      <w:tr w:rsidR="00632212" w14:paraId="44C94A27" w14:textId="77777777" w:rsidTr="000A030B">
        <w:trPr>
          <w:gridAfter w:val="1"/>
          <w:wAfter w:w="18" w:type="dxa"/>
          <w:ins w:id="249" w:author="Thioro SARR" w:date="2026-02-11T11:34:00Z"/>
        </w:trPr>
        <w:tc>
          <w:tcPr>
            <w:tcW w:w="2901" w:type="dxa"/>
            <w:tcBorders>
              <w:top w:val="single" w:sz="4" w:space="0" w:color="auto"/>
              <w:left w:val="single" w:sz="4" w:space="0" w:color="auto"/>
              <w:bottom w:val="single" w:sz="4" w:space="0" w:color="auto"/>
            </w:tcBorders>
          </w:tcPr>
          <w:p w14:paraId="6152F24C" w14:textId="77777777" w:rsidR="00632212" w:rsidRDefault="00632212" w:rsidP="000A030B">
            <w:pPr>
              <w:rPr>
                <w:ins w:id="250" w:author="Thioro SARR" w:date="2026-02-11T11:34:00Z"/>
                <w:sz w:val="22"/>
                <w:szCs w:val="22"/>
              </w:rPr>
            </w:pPr>
            <w:ins w:id="251" w:author="Thioro SARR" w:date="2026-02-11T11:34:00Z">
              <w:r>
                <w:rPr>
                  <w:sz w:val="22"/>
                  <w:szCs w:val="22"/>
                </w:rPr>
                <w:t>Durée d’exécution / livraison</w:t>
              </w:r>
            </w:ins>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46264246" w14:textId="77777777" w:rsidR="00632212" w:rsidRDefault="00632212" w:rsidP="000A030B">
            <w:pPr>
              <w:rPr>
                <w:ins w:id="252" w:author="Thioro SARR" w:date="2026-02-11T11:34:00Z"/>
                <w:sz w:val="22"/>
                <w:szCs w:val="22"/>
              </w:rPr>
            </w:pPr>
          </w:p>
        </w:tc>
      </w:tr>
      <w:tr w:rsidR="00632212" w14:paraId="7426F6D5" w14:textId="77777777" w:rsidTr="000A030B">
        <w:trPr>
          <w:gridAfter w:val="1"/>
          <w:wAfter w:w="18" w:type="dxa"/>
          <w:ins w:id="253" w:author="Thioro SARR" w:date="2026-02-11T11:34:00Z"/>
        </w:trPr>
        <w:tc>
          <w:tcPr>
            <w:tcW w:w="2901" w:type="dxa"/>
            <w:tcBorders>
              <w:top w:val="single" w:sz="4" w:space="0" w:color="auto"/>
              <w:left w:val="single" w:sz="4" w:space="0" w:color="auto"/>
              <w:bottom w:val="single" w:sz="4" w:space="0" w:color="auto"/>
              <w:right w:val="single" w:sz="4" w:space="0" w:color="auto"/>
            </w:tcBorders>
          </w:tcPr>
          <w:p w14:paraId="792E8205" w14:textId="77777777" w:rsidR="00632212" w:rsidRDefault="00632212" w:rsidP="000A030B">
            <w:pPr>
              <w:rPr>
                <w:ins w:id="254" w:author="Thioro SARR" w:date="2026-02-11T11:34:00Z"/>
                <w:sz w:val="22"/>
                <w:szCs w:val="22"/>
              </w:rPr>
            </w:pPr>
            <w:ins w:id="255" w:author="Thioro SARR" w:date="2026-02-11T11:34:00Z">
              <w:r>
                <w:rPr>
                  <w:sz w:val="22"/>
                  <w:szCs w:val="22"/>
                </w:rPr>
                <w:t>Conditions particulières d’exécution</w:t>
              </w:r>
            </w:ins>
          </w:p>
        </w:tc>
        <w:tc>
          <w:tcPr>
            <w:tcW w:w="6592" w:type="dxa"/>
            <w:gridSpan w:val="3"/>
            <w:tcBorders>
              <w:top w:val="single" w:sz="4" w:space="0" w:color="auto"/>
              <w:left w:val="single" w:sz="4" w:space="0" w:color="auto"/>
              <w:bottom w:val="single" w:sz="4" w:space="0" w:color="auto"/>
              <w:right w:val="single" w:sz="4" w:space="0" w:color="auto"/>
            </w:tcBorders>
            <w:vAlign w:val="center"/>
          </w:tcPr>
          <w:p w14:paraId="083F0171" w14:textId="77777777" w:rsidR="00632212" w:rsidRDefault="00632212" w:rsidP="000A030B">
            <w:pPr>
              <w:rPr>
                <w:ins w:id="256" w:author="Thioro SARR" w:date="2026-02-11T11:34:00Z"/>
                <w:sz w:val="22"/>
                <w:szCs w:val="22"/>
              </w:rPr>
            </w:pPr>
          </w:p>
        </w:tc>
      </w:tr>
      <w:bookmarkStart w:id="257" w:name="_MON_1497356362"/>
      <w:bookmarkEnd w:id="257"/>
      <w:tr w:rsidR="00632212" w14:paraId="23EADDB4" w14:textId="77777777" w:rsidTr="000A030B">
        <w:trPr>
          <w:ins w:id="258" w:author="Thioro SARR" w:date="2026-02-11T11:34:00Z"/>
        </w:trPr>
        <w:tc>
          <w:tcPr>
            <w:tcW w:w="9511" w:type="dxa"/>
            <w:gridSpan w:val="5"/>
            <w:tcBorders>
              <w:bottom w:val="single" w:sz="4" w:space="0" w:color="auto"/>
            </w:tcBorders>
          </w:tcPr>
          <w:p w14:paraId="15D83EB8" w14:textId="77777777" w:rsidR="00632212" w:rsidRDefault="00632212" w:rsidP="000A030B">
            <w:pPr>
              <w:pStyle w:val="En-tte"/>
              <w:rPr>
                <w:ins w:id="259" w:author="Thioro SARR" w:date="2026-02-11T11:34:00Z"/>
                <w:smallCaps/>
                <w:sz w:val="22"/>
              </w:rPr>
            </w:pPr>
            <w:ins w:id="260" w:author="Thioro SARR" w:date="2026-02-11T11:34:00Z">
              <w:r>
                <w:rPr>
                  <w:b/>
                  <w:sz w:val="24"/>
                  <w:szCs w:val="22"/>
                </w:rPr>
                <w:object w:dxaOrig="8438" w:dyaOrig="3006" w14:anchorId="171A7B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8pt;height:163.65pt;mso-wrap-distance-left:0;mso-wrap-distance-top:0;mso-wrap-distance-right:0;mso-wrap-distance-bottom:0" o:ole="">
                    <v:imagedata r:id="rId31" o:title=""/>
                    <o:lock v:ext="edit" rotation="t"/>
                  </v:shape>
                  <o:OLEObject Type="Embed" ProgID="Excel.Sheet.12" ShapeID="_x0000_i1025" DrawAspect="Content" ObjectID="_1833364071" r:id="rId32"/>
                </w:object>
              </w:r>
            </w:ins>
            <w:ins w:id="261" w:author="Thioro SARR" w:date="2026-02-11T11:34:00Z">
              <w:r>
                <w:rPr>
                  <w:b/>
                  <w:sz w:val="24"/>
                  <w:szCs w:val="22"/>
                </w:rPr>
                <w:br/>
              </w:r>
              <w:r>
                <w:rPr>
                  <w:smallCaps/>
                </w:rPr>
                <w:t>Signature de la personne habilitée à engager Expertise France</w:t>
              </w:r>
            </w:ins>
          </w:p>
        </w:tc>
      </w:tr>
      <w:tr w:rsidR="00632212" w14:paraId="5D0579E4" w14:textId="77777777" w:rsidTr="000A030B">
        <w:trPr>
          <w:ins w:id="262" w:author="Thioro SARR" w:date="2026-02-11T11:34:00Z"/>
        </w:trPr>
        <w:tc>
          <w:tcPr>
            <w:tcW w:w="9511" w:type="dxa"/>
            <w:gridSpan w:val="5"/>
            <w:tcBorders>
              <w:bottom w:val="single" w:sz="4" w:space="0" w:color="auto"/>
            </w:tcBorders>
          </w:tcPr>
          <w:p w14:paraId="04481976" w14:textId="77777777" w:rsidR="00632212" w:rsidRDefault="00632212" w:rsidP="000A030B">
            <w:pPr>
              <w:pStyle w:val="En-tte"/>
              <w:rPr>
                <w:ins w:id="263" w:author="Thioro SARR" w:date="2026-02-11T11:34:00Z"/>
                <w:b/>
                <w:sz w:val="24"/>
                <w:szCs w:val="22"/>
              </w:rPr>
            </w:pPr>
          </w:p>
        </w:tc>
      </w:tr>
      <w:tr w:rsidR="00632212" w14:paraId="7D2BC016" w14:textId="77777777" w:rsidTr="000A030B">
        <w:trPr>
          <w:ins w:id="264" w:author="Thioro SARR" w:date="2026-02-11T11:34:00Z"/>
        </w:trPr>
        <w:tc>
          <w:tcPr>
            <w:tcW w:w="3171" w:type="dxa"/>
            <w:gridSpan w:val="2"/>
            <w:tcBorders>
              <w:top w:val="single" w:sz="4" w:space="0" w:color="000000"/>
              <w:left w:val="single" w:sz="4" w:space="0" w:color="auto"/>
              <w:bottom w:val="single" w:sz="4" w:space="0" w:color="000000"/>
            </w:tcBorders>
          </w:tcPr>
          <w:p w14:paraId="3621F83F" w14:textId="77777777" w:rsidR="00632212" w:rsidRDefault="00632212" w:rsidP="000A030B">
            <w:pPr>
              <w:rPr>
                <w:ins w:id="265" w:author="Thioro SARR" w:date="2026-02-11T11:34:00Z"/>
                <w:sz w:val="22"/>
              </w:rPr>
            </w:pPr>
            <w:ins w:id="266" w:author="Thioro SARR" w:date="2026-02-11T11:34:00Z">
              <w:r>
                <w:rPr>
                  <w:sz w:val="22"/>
                </w:rPr>
                <w:t>Fonction et nom</w:t>
              </w:r>
            </w:ins>
          </w:p>
        </w:tc>
        <w:tc>
          <w:tcPr>
            <w:tcW w:w="3174" w:type="dxa"/>
            <w:tcBorders>
              <w:top w:val="single" w:sz="4" w:space="0" w:color="000000"/>
              <w:left w:val="single" w:sz="4" w:space="0" w:color="000000"/>
              <w:bottom w:val="single" w:sz="4" w:space="0" w:color="000000"/>
            </w:tcBorders>
          </w:tcPr>
          <w:p w14:paraId="503D4940" w14:textId="77777777" w:rsidR="00632212" w:rsidRDefault="00632212" w:rsidP="000A030B">
            <w:pPr>
              <w:jc w:val="center"/>
              <w:rPr>
                <w:ins w:id="267" w:author="Thioro SARR" w:date="2026-02-11T11:34:00Z"/>
                <w:sz w:val="22"/>
              </w:rPr>
            </w:pPr>
            <w:ins w:id="268" w:author="Thioro SARR" w:date="2026-02-11T11:34:00Z">
              <w:r>
                <w:rPr>
                  <w:sz w:val="22"/>
                </w:rPr>
                <w:t>Date et lieu</w:t>
              </w:r>
            </w:ins>
          </w:p>
        </w:tc>
        <w:tc>
          <w:tcPr>
            <w:tcW w:w="3166" w:type="dxa"/>
            <w:gridSpan w:val="2"/>
            <w:tcBorders>
              <w:top w:val="single" w:sz="4" w:space="0" w:color="000000"/>
              <w:left w:val="single" w:sz="4" w:space="0" w:color="000000"/>
              <w:bottom w:val="single" w:sz="4" w:space="0" w:color="000000"/>
              <w:right w:val="single" w:sz="4" w:space="0" w:color="auto"/>
            </w:tcBorders>
          </w:tcPr>
          <w:p w14:paraId="5A2FF736" w14:textId="77777777" w:rsidR="00632212" w:rsidRDefault="00632212" w:rsidP="000A030B">
            <w:pPr>
              <w:jc w:val="center"/>
              <w:rPr>
                <w:ins w:id="269" w:author="Thioro SARR" w:date="2026-02-11T11:34:00Z"/>
                <w:sz w:val="22"/>
              </w:rPr>
            </w:pPr>
            <w:ins w:id="270" w:author="Thioro SARR" w:date="2026-02-11T11:34:00Z">
              <w:r>
                <w:rPr>
                  <w:sz w:val="22"/>
                </w:rPr>
                <w:t>Signature</w:t>
              </w:r>
            </w:ins>
          </w:p>
        </w:tc>
      </w:tr>
      <w:tr w:rsidR="00632212" w14:paraId="569F02CF" w14:textId="77777777" w:rsidTr="000A030B">
        <w:trPr>
          <w:ins w:id="271" w:author="Thioro SARR" w:date="2026-02-11T11:34:00Z"/>
        </w:trPr>
        <w:tc>
          <w:tcPr>
            <w:tcW w:w="3171" w:type="dxa"/>
            <w:gridSpan w:val="2"/>
            <w:tcBorders>
              <w:top w:val="single" w:sz="4" w:space="0" w:color="000000"/>
              <w:left w:val="single" w:sz="4" w:space="0" w:color="auto"/>
              <w:bottom w:val="single" w:sz="4" w:space="0" w:color="000000"/>
            </w:tcBorders>
          </w:tcPr>
          <w:p w14:paraId="1274F44C" w14:textId="77777777" w:rsidR="00632212" w:rsidRDefault="00632212" w:rsidP="000A030B">
            <w:pPr>
              <w:rPr>
                <w:ins w:id="272" w:author="Thioro SARR" w:date="2026-02-11T11:34:00Z"/>
                <w:sz w:val="22"/>
              </w:rPr>
            </w:pPr>
          </w:p>
          <w:p w14:paraId="2BCCB518" w14:textId="77777777" w:rsidR="00632212" w:rsidRDefault="00632212" w:rsidP="000A030B">
            <w:pPr>
              <w:rPr>
                <w:ins w:id="273" w:author="Thioro SARR" w:date="2026-02-11T11:34:00Z"/>
                <w:sz w:val="22"/>
              </w:rPr>
            </w:pPr>
          </w:p>
        </w:tc>
        <w:tc>
          <w:tcPr>
            <w:tcW w:w="3174" w:type="dxa"/>
            <w:tcBorders>
              <w:top w:val="single" w:sz="4" w:space="0" w:color="000000"/>
              <w:left w:val="single" w:sz="4" w:space="0" w:color="000000"/>
              <w:bottom w:val="single" w:sz="4" w:space="0" w:color="000000"/>
            </w:tcBorders>
          </w:tcPr>
          <w:p w14:paraId="674C1702" w14:textId="77777777" w:rsidR="00632212" w:rsidRDefault="00632212" w:rsidP="000A030B">
            <w:pPr>
              <w:pStyle w:val="En-tte"/>
              <w:rPr>
                <w:ins w:id="274" w:author="Thioro SARR" w:date="2026-02-11T11:34:00Z"/>
                <w:sz w:val="22"/>
              </w:rPr>
            </w:pPr>
          </w:p>
        </w:tc>
        <w:tc>
          <w:tcPr>
            <w:tcW w:w="3166" w:type="dxa"/>
            <w:gridSpan w:val="2"/>
            <w:tcBorders>
              <w:top w:val="single" w:sz="4" w:space="0" w:color="000000"/>
              <w:left w:val="single" w:sz="4" w:space="0" w:color="000000"/>
              <w:bottom w:val="single" w:sz="4" w:space="0" w:color="000000"/>
              <w:right w:val="single" w:sz="4" w:space="0" w:color="auto"/>
            </w:tcBorders>
          </w:tcPr>
          <w:p w14:paraId="6D1B97E4" w14:textId="77777777" w:rsidR="00632212" w:rsidRDefault="00632212" w:rsidP="000A030B">
            <w:pPr>
              <w:jc w:val="center"/>
              <w:rPr>
                <w:ins w:id="275" w:author="Thioro SARR" w:date="2026-02-11T11:34:00Z"/>
                <w:sz w:val="22"/>
              </w:rPr>
            </w:pPr>
          </w:p>
        </w:tc>
      </w:tr>
    </w:tbl>
    <w:p w14:paraId="52AEBCAF" w14:textId="77777777" w:rsidR="00632212" w:rsidRPr="00632212" w:rsidRDefault="00632212" w:rsidP="00632212">
      <w:pPr>
        <w:rPr>
          <w:rFonts w:asciiTheme="minorHAnsi" w:eastAsia="Times New Roman" w:hAnsiTheme="minorHAnsi" w:cs="Arial"/>
          <w:szCs w:val="24"/>
        </w:rPr>
      </w:pPr>
    </w:p>
    <w:sectPr w:rsidR="00632212" w:rsidRPr="00632212" w:rsidSect="002129B8">
      <w:headerReference w:type="default" r:id="rId33"/>
      <w:footerReference w:type="even" r:id="rId34"/>
      <w:footerReference w:type="default" r:id="rId35"/>
      <w:pgSz w:w="11906" w:h="16838" w:code="9"/>
      <w:pgMar w:top="845" w:right="1009" w:bottom="142" w:left="1151" w:header="431" w:footer="34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4" w:author="Thioro SARR" w:date="2026-02-11T11:21:00Z" w:initials="TS">
    <w:p w14:paraId="3A94A597" w14:textId="59D168D7" w:rsidR="00174653" w:rsidRDefault="00174653">
      <w:pPr>
        <w:pStyle w:val="Commentaire"/>
      </w:pPr>
      <w:r>
        <w:rPr>
          <w:rStyle w:val="Marquedecommentaire"/>
        </w:rPr>
        <w:annotationRef/>
      </w:r>
      <w:r>
        <w:t>Tableau à compléter par l’équipe projet avant envoi du DCE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A94A59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30D881" w14:textId="77777777" w:rsidR="00D67592" w:rsidRDefault="00D67592">
      <w:r>
        <w:separator/>
      </w:r>
    </w:p>
  </w:endnote>
  <w:endnote w:type="continuationSeparator" w:id="0">
    <w:p w14:paraId="0FAFA4E8" w14:textId="77777777" w:rsidR="00D67592" w:rsidRDefault="00D67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auto"/>
    <w:pitch w:val="default"/>
  </w:font>
  <w:font w:name="Times New Roman Bold">
    <w:altName w:val="Times New Roman"/>
    <w:charset w:val="00"/>
    <w:family w:val="auto"/>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22AEE" w14:textId="77777777" w:rsidR="0044262C" w:rsidRDefault="0044262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44262C" w:rsidRDefault="0044262C"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197B93CA" w:rsidR="0044262C" w:rsidRDefault="0044262C"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5717AB">
              <w:rPr>
                <w:rFonts w:asciiTheme="minorHAnsi" w:hAnsiTheme="minorHAnsi"/>
                <w:b/>
                <w:bCs/>
                <w:noProof/>
                <w:sz w:val="22"/>
                <w:szCs w:val="22"/>
              </w:rPr>
              <w:t>21</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5717AB">
              <w:rPr>
                <w:rFonts w:asciiTheme="minorHAnsi" w:hAnsiTheme="minorHAnsi"/>
                <w:b/>
                <w:bCs/>
                <w:noProof/>
                <w:sz w:val="22"/>
                <w:szCs w:val="22"/>
              </w:rPr>
              <w:t>23</w:t>
            </w:r>
            <w:r>
              <w:rPr>
                <w:rFonts w:asciiTheme="minorHAnsi" w:hAnsiTheme="minorHAnsi"/>
                <w:sz w:val="22"/>
                <w:szCs w:val="22"/>
              </w:rPr>
              <w:fldChar w:fldCharType="end"/>
            </w:r>
          </w:p>
        </w:sdtContent>
      </w:sdt>
      <w:p w14:paraId="0482806B" w14:textId="77777777" w:rsidR="0044262C" w:rsidRDefault="00D67592"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44262C" w:rsidRDefault="0044262C"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63743D62" w:rsidR="0044262C" w:rsidRDefault="0044262C"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5717AB">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5717AB">
              <w:rPr>
                <w:rFonts w:asciiTheme="minorHAnsi" w:hAnsiTheme="minorHAnsi"/>
                <w:b/>
                <w:bCs/>
                <w:noProof/>
                <w:sz w:val="22"/>
                <w:szCs w:val="22"/>
              </w:rPr>
              <w:t>23</w:t>
            </w:r>
            <w:r>
              <w:rPr>
                <w:rFonts w:asciiTheme="minorHAnsi" w:hAnsiTheme="minorHAnsi"/>
                <w:b/>
                <w:bCs/>
                <w:sz w:val="22"/>
                <w:szCs w:val="22"/>
              </w:rPr>
              <w:fldChar w:fldCharType="end"/>
            </w:r>
          </w:p>
          <w:p w14:paraId="464BBB64" w14:textId="7DA50AAB" w:rsidR="0044262C" w:rsidRDefault="0044262C"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44262C" w:rsidRDefault="0044262C"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44262C" w:rsidRPr="00065565" w:rsidRDefault="0044262C"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44262C" w:rsidRDefault="0044262C">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44262C" w:rsidRPr="00EE0FDD" w:rsidRDefault="0044262C"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08036D96" w:rsidR="0044262C" w:rsidRPr="00FF1F8E" w:rsidRDefault="0044262C"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5717AB">
          <w:rPr>
            <w:rFonts w:asciiTheme="minorHAnsi" w:hAnsiTheme="minorHAnsi"/>
            <w:b/>
            <w:bCs/>
            <w:noProof/>
            <w:sz w:val="22"/>
            <w:szCs w:val="22"/>
          </w:rPr>
          <w:t>23</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5717AB">
          <w:rPr>
            <w:rFonts w:asciiTheme="minorHAnsi" w:hAnsiTheme="minorHAnsi"/>
            <w:b/>
            <w:bCs/>
            <w:noProof/>
            <w:sz w:val="22"/>
            <w:szCs w:val="22"/>
          </w:rPr>
          <w:t>23</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FE6E20" w14:textId="77777777" w:rsidR="00D67592" w:rsidRDefault="00D67592">
      <w:r>
        <w:separator/>
      </w:r>
    </w:p>
  </w:footnote>
  <w:footnote w:type="continuationSeparator" w:id="0">
    <w:p w14:paraId="6EFA8D2E" w14:textId="77777777" w:rsidR="00D67592" w:rsidRDefault="00D67592">
      <w:r>
        <w:continuationSeparator/>
      </w:r>
    </w:p>
  </w:footnote>
  <w:footnote w:id="1">
    <w:p w14:paraId="73F627CC" w14:textId="77777777" w:rsidR="0044262C" w:rsidRPr="00B21564" w:rsidRDefault="0044262C"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1"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2">
    <w:p w14:paraId="63ABC744" w14:textId="77777777" w:rsidR="0044262C" w:rsidRPr="00A86E43" w:rsidRDefault="0044262C"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3">
    <w:p w14:paraId="500875E9" w14:textId="77777777" w:rsidR="0044262C" w:rsidRDefault="0044262C"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846E8" w14:textId="77777777" w:rsidR="0044262C" w:rsidRDefault="0044262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44262C" w:rsidRPr="00707B69" w:rsidRDefault="0044262C"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44262C" w:rsidRPr="00AC48DD" w:rsidRDefault="0044262C"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44262C" w:rsidRDefault="0044262C"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44262C" w:rsidRPr="00AC48DD" w:rsidRDefault="0044262C"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44262C" w:rsidRDefault="0044262C">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44262C" w:rsidRDefault="0044262C">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44262C" w:rsidRPr="00707B69" w:rsidRDefault="0044262C"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44262C" w:rsidRPr="00AC48DD" w:rsidRDefault="0044262C"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44262C" w:rsidRDefault="0044262C"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44262C" w:rsidRPr="00AC48DD" w:rsidRDefault="0044262C"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44262C" w:rsidRPr="00707B69" w:rsidRDefault="0044262C"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44262C" w:rsidRPr="00AC48DD" w:rsidRDefault="0044262C"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44262C" w:rsidRDefault="0044262C"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44262C" w:rsidRPr="00996FEA" w:rsidRDefault="0044262C"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637"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0"/>
  </w:num>
  <w:num w:numId="5">
    <w:abstractNumId w:val="6"/>
  </w:num>
  <w:num w:numId="6">
    <w:abstractNumId w:val="46"/>
  </w:num>
  <w:num w:numId="7">
    <w:abstractNumId w:val="17"/>
  </w:num>
  <w:num w:numId="8">
    <w:abstractNumId w:val="29"/>
  </w:num>
  <w:num w:numId="9">
    <w:abstractNumId w:val="14"/>
  </w:num>
  <w:num w:numId="10">
    <w:abstractNumId w:val="20"/>
  </w:num>
  <w:num w:numId="11">
    <w:abstractNumId w:val="24"/>
  </w:num>
  <w:num w:numId="12">
    <w:abstractNumId w:val="19"/>
  </w:num>
  <w:num w:numId="13">
    <w:abstractNumId w:val="45"/>
  </w:num>
  <w:num w:numId="14">
    <w:abstractNumId w:val="11"/>
  </w:num>
  <w:num w:numId="15">
    <w:abstractNumId w:val="49"/>
  </w:num>
  <w:num w:numId="16">
    <w:abstractNumId w:val="32"/>
  </w:num>
  <w:num w:numId="17">
    <w:abstractNumId w:val="54"/>
  </w:num>
  <w:num w:numId="18">
    <w:abstractNumId w:val="0"/>
    <w:lvlOverride w:ilvl="0">
      <w:startOverride w:val="1"/>
    </w:lvlOverride>
  </w:num>
  <w:num w:numId="19">
    <w:abstractNumId w:val="34"/>
  </w:num>
  <w:num w:numId="20">
    <w:abstractNumId w:val="1"/>
  </w:num>
  <w:num w:numId="21">
    <w:abstractNumId w:val="56"/>
  </w:num>
  <w:num w:numId="22">
    <w:abstractNumId w:val="55"/>
  </w:num>
  <w:num w:numId="23">
    <w:abstractNumId w:val="35"/>
  </w:num>
  <w:num w:numId="24">
    <w:abstractNumId w:val="43"/>
  </w:num>
  <w:num w:numId="25">
    <w:abstractNumId w:val="16"/>
  </w:num>
  <w:num w:numId="26">
    <w:abstractNumId w:val="33"/>
  </w:num>
  <w:num w:numId="27">
    <w:abstractNumId w:val="53"/>
  </w:num>
  <w:num w:numId="28">
    <w:abstractNumId w:val="13"/>
  </w:num>
  <w:num w:numId="29">
    <w:abstractNumId w:val="10"/>
  </w:num>
  <w:num w:numId="30">
    <w:abstractNumId w:val="12"/>
  </w:num>
  <w:num w:numId="31">
    <w:abstractNumId w:val="2"/>
  </w:num>
  <w:num w:numId="32">
    <w:abstractNumId w:val="21"/>
  </w:num>
  <w:num w:numId="33">
    <w:abstractNumId w:val="22"/>
  </w:num>
  <w:num w:numId="34">
    <w:abstractNumId w:val="26"/>
  </w:num>
  <w:num w:numId="35">
    <w:abstractNumId w:val="44"/>
  </w:num>
  <w:num w:numId="36">
    <w:abstractNumId w:val="18"/>
  </w:num>
  <w:num w:numId="37">
    <w:abstractNumId w:val="38"/>
  </w:num>
  <w:num w:numId="38">
    <w:abstractNumId w:val="4"/>
  </w:num>
  <w:num w:numId="39">
    <w:abstractNumId w:val="52"/>
  </w:num>
  <w:num w:numId="40">
    <w:abstractNumId w:val="50"/>
  </w:num>
  <w:num w:numId="41">
    <w:abstractNumId w:val="47"/>
  </w:num>
  <w:num w:numId="42">
    <w:abstractNumId w:val="36"/>
  </w:num>
  <w:num w:numId="43">
    <w:abstractNumId w:val="9"/>
  </w:num>
  <w:num w:numId="44">
    <w:abstractNumId w:val="41"/>
  </w:num>
  <w:num w:numId="45">
    <w:abstractNumId w:val="10"/>
  </w:num>
  <w:num w:numId="46">
    <w:abstractNumId w:val="10"/>
  </w:num>
  <w:num w:numId="47">
    <w:abstractNumId w:val="42"/>
  </w:num>
  <w:num w:numId="48">
    <w:abstractNumId w:val="3"/>
  </w:num>
  <w:num w:numId="49">
    <w:abstractNumId w:val="31"/>
  </w:num>
  <w:num w:numId="50">
    <w:abstractNumId w:val="37"/>
  </w:num>
  <w:num w:numId="51">
    <w:abstractNumId w:val="15"/>
  </w:num>
  <w:num w:numId="52">
    <w:abstractNumId w:val="8"/>
  </w:num>
  <w:num w:numId="53">
    <w:abstractNumId w:val="27"/>
  </w:num>
  <w:num w:numId="54">
    <w:abstractNumId w:val="48"/>
  </w:num>
  <w:num w:numId="55">
    <w:abstractNumId w:val="23"/>
  </w:num>
  <w:num w:numId="56">
    <w:abstractNumId w:val="28"/>
  </w:num>
  <w:num w:numId="57">
    <w:abstractNumId w:val="30"/>
  </w:num>
  <w:num w:numId="58">
    <w:abstractNumId w:val="23"/>
  </w:num>
  <w:num w:numId="59">
    <w:abstractNumId w:val="25"/>
  </w:num>
  <w:num w:numId="60">
    <w:abstractNumId w:val="23"/>
  </w:num>
  <w:num w:numId="61">
    <w:abstractNumId w:val="39"/>
  </w:num>
  <w:num w:numId="62">
    <w:abstractNumId w:val="51"/>
  </w:num>
  <w:num w:numId="63">
    <w:abstractNumId w:val="5"/>
  </w:num>
  <w:num w:numId="64">
    <w:abstractNumId w:val="56"/>
  </w:num>
  <w:num w:numId="65">
    <w:abstractNumId w:val="56"/>
  </w:num>
  <w:numIdMacAtCleanup w:val="6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hioro SARR">
    <w15:presenceInfo w15:providerId="AD" w15:userId="S-1-5-21-3406572209-2354835200-999462638-17779"/>
  </w15:person>
  <w15:person w15:author="expertef">
    <w15:presenceInfo w15:providerId="None" w15:userId="experte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trackRevisions/>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0411"/>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74653"/>
    <w:rsid w:val="0018104F"/>
    <w:rsid w:val="00183314"/>
    <w:rsid w:val="001862D1"/>
    <w:rsid w:val="001865CB"/>
    <w:rsid w:val="00187455"/>
    <w:rsid w:val="0018750E"/>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1F65"/>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5B6"/>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62C"/>
    <w:rsid w:val="0044275E"/>
    <w:rsid w:val="004441AD"/>
    <w:rsid w:val="004537EA"/>
    <w:rsid w:val="00454B53"/>
    <w:rsid w:val="00456853"/>
    <w:rsid w:val="0045693E"/>
    <w:rsid w:val="00456DBD"/>
    <w:rsid w:val="00464549"/>
    <w:rsid w:val="00466A20"/>
    <w:rsid w:val="004709C6"/>
    <w:rsid w:val="0048479B"/>
    <w:rsid w:val="004877C6"/>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1DD4"/>
    <w:rsid w:val="00554974"/>
    <w:rsid w:val="00554D33"/>
    <w:rsid w:val="005554F6"/>
    <w:rsid w:val="005563C9"/>
    <w:rsid w:val="005575AD"/>
    <w:rsid w:val="0056032E"/>
    <w:rsid w:val="0056324B"/>
    <w:rsid w:val="005649E2"/>
    <w:rsid w:val="005652F0"/>
    <w:rsid w:val="005652F9"/>
    <w:rsid w:val="005659D4"/>
    <w:rsid w:val="005708DB"/>
    <w:rsid w:val="005712B5"/>
    <w:rsid w:val="005717AB"/>
    <w:rsid w:val="0057211A"/>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32212"/>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6224"/>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942"/>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4105"/>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07A7"/>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38AA"/>
    <w:rsid w:val="00C74E32"/>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67592"/>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47656"/>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comments" Target="comments.xml"/><Relationship Id="rId26" Type="http://schemas.openxmlformats.org/officeDocument/2006/relationships/hyperlink" Target="https://www.sanctionsmap.eu" TargetMode="External"/><Relationship Id="rId39" Type="http://schemas.microsoft.com/office/2016/09/relationships/commentsIds" Target="commentsIds.xml"/><Relationship Id="rId21" Type="http://schemas.openxmlformats.org/officeDocument/2006/relationships/hyperlink" Target="https://www.expertisefrance.fr/documents/20182/426622/Expertise+France+&#8211;+Code+de+conduite/2408659b-a84e-45ac-a142-47d5dc21faff" TargetMode="External"/><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www.un.org/securitycouncil/content/un-sc-consolidated-list" TargetMode="External"/><Relationship Id="rId33" Type="http://schemas.openxmlformats.org/officeDocument/2006/relationships/header" Target="header5.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s://www.ecologie.gouv.fr/sites/default/files/Guide_politique_achat_public_zero_deforestation.pdf" TargetMode="External"/><Relationship Id="rId29" Type="http://schemas.openxmlformats.org/officeDocument/2006/relationships/hyperlink" Target="https://www.worldbank.org/en/projects-operations/procurement/debarred-firm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sanctionsmap.eu" TargetMode="External"/><Relationship Id="rId32" Type="http://schemas.openxmlformats.org/officeDocument/2006/relationships/package" Target="embeddings/Feuille_de_calcul_Microsoft_Excel.xlsx"/><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mailto:informatique.libertes@expertisefrance.fr" TargetMode="External"/><Relationship Id="rId28" Type="http://schemas.openxmlformats.org/officeDocument/2006/relationships/hyperlink" Target="https://home.treasury.gov/policy-issues/financial-sanctions/sanctions-programs-and-country-information" TargetMode="External"/><Relationship Id="rId36" Type="http://schemas.openxmlformats.org/officeDocument/2006/relationships/fontTable" Target="fontTable.xml"/><Relationship Id="rId10" Type="http://schemas.openxmlformats.org/officeDocument/2006/relationships/header" Target="header1.xml"/><Relationship Id="rId19" Type="http://schemas.microsoft.com/office/2011/relationships/commentsExtended" Target="commentsExtended.xml"/><Relationship Id="rId31"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www.expertisefrance.fr" TargetMode="External"/><Relationship Id="rId27" Type="http://schemas.openxmlformats.org/officeDocument/2006/relationships/hyperlink" Target="https://gels-avoirs.dgtresor.gouv.fr/List" TargetMode="External"/><Relationship Id="rId30" Type="http://schemas.openxmlformats.org/officeDocument/2006/relationships/header" Target="header4.xml"/><Relationship Id="rId35" Type="http://schemas.openxmlformats.org/officeDocument/2006/relationships/footer" Target="footer5.xml"/><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822B5-5CFE-4C87-8CBA-31D254CA8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7</TotalTime>
  <Pages>23</Pages>
  <Words>7106</Words>
  <Characters>39089</Characters>
  <Application>Microsoft Office Word</Application>
  <DocSecurity>0</DocSecurity>
  <Lines>325</Lines>
  <Paragraphs>92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46103</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expertef</cp:lastModifiedBy>
  <cp:revision>3</cp:revision>
  <cp:lastPrinted>2014-11-19T14:39:00Z</cp:lastPrinted>
  <dcterms:created xsi:type="dcterms:W3CDTF">2026-02-11T10:35:00Z</dcterms:created>
  <dcterms:modified xsi:type="dcterms:W3CDTF">2026-02-23T14:01:00Z</dcterms:modified>
</cp:coreProperties>
</file>